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316" w:rsidRPr="000D3C39" w:rsidRDefault="00120780" w:rsidP="008A5316">
      <w:pPr>
        <w:spacing w:before="120"/>
        <w:jc w:val="center"/>
        <w:rPr>
          <w:rFonts w:ascii="Verdana" w:hAnsi="Verdana" w:cs="Arial"/>
          <w:b/>
          <w:bCs/>
          <w:szCs w:val="22"/>
        </w:rPr>
      </w:pPr>
      <w:r>
        <w:rPr>
          <w:rFonts w:ascii="Verdana" w:hAnsi="Verdana" w:cs="Arial"/>
          <w:b/>
          <w:bCs/>
          <w:szCs w:val="22"/>
        </w:rPr>
        <w:t xml:space="preserve">Best </w:t>
      </w:r>
      <w:proofErr w:type="spellStart"/>
      <w:r>
        <w:rPr>
          <w:rFonts w:ascii="Verdana" w:hAnsi="Verdana" w:cs="Arial"/>
          <w:b/>
          <w:bCs/>
          <w:szCs w:val="22"/>
        </w:rPr>
        <w:t>Valen</w:t>
      </w:r>
      <w:proofErr w:type="spellEnd"/>
      <w:r>
        <w:rPr>
          <w:rFonts w:ascii="Verdana" w:hAnsi="Verdana" w:cs="Arial"/>
          <w:b/>
          <w:bCs/>
          <w:szCs w:val="22"/>
        </w:rPr>
        <w:t>-Times Ever Meet 2013</w:t>
      </w:r>
    </w:p>
    <w:p w:rsidR="008A5316" w:rsidRPr="000D3C39" w:rsidRDefault="00120780" w:rsidP="008A5316">
      <w:pPr>
        <w:spacing w:before="120"/>
        <w:jc w:val="center"/>
        <w:rPr>
          <w:rFonts w:ascii="Verdana" w:hAnsi="Verdana" w:cs="Arial"/>
          <w:b/>
          <w:bCs/>
          <w:szCs w:val="22"/>
        </w:rPr>
      </w:pPr>
      <w:r>
        <w:rPr>
          <w:rFonts w:ascii="Verdana" w:hAnsi="Verdana" w:cs="Arial"/>
          <w:b/>
          <w:bCs/>
          <w:szCs w:val="22"/>
        </w:rPr>
        <w:t>Hosted By: Huron Valley Penguins</w:t>
      </w:r>
    </w:p>
    <w:p w:rsidR="008A5316" w:rsidRDefault="00120780" w:rsidP="008A5316">
      <w:pPr>
        <w:spacing w:before="120"/>
        <w:jc w:val="center"/>
        <w:rPr>
          <w:rFonts w:ascii="Verdana" w:hAnsi="Verdana" w:cs="Arial"/>
          <w:b/>
          <w:bCs/>
          <w:szCs w:val="22"/>
        </w:rPr>
      </w:pPr>
      <w:r>
        <w:rPr>
          <w:rFonts w:ascii="Verdana" w:hAnsi="Verdana" w:cs="Arial"/>
          <w:b/>
          <w:bCs/>
          <w:szCs w:val="22"/>
        </w:rPr>
        <w:t>February 15-17, 2013</w:t>
      </w:r>
    </w:p>
    <w:p w:rsidR="000D3C39" w:rsidRDefault="000D3C39" w:rsidP="008A5316">
      <w:pPr>
        <w:spacing w:before="120"/>
        <w:jc w:val="center"/>
        <w:rPr>
          <w:rFonts w:ascii="Verdana" w:hAnsi="Verdana" w:cs="Arial"/>
          <w:b/>
          <w:bCs/>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7308"/>
      </w:tblGrid>
      <w:tr w:rsidR="000D3C39" w:rsidRPr="00530C4C" w:rsidTr="002466A0">
        <w:tc>
          <w:tcPr>
            <w:tcW w:w="2268" w:type="dxa"/>
          </w:tcPr>
          <w:p w:rsidR="000D3C39" w:rsidRPr="00530C4C" w:rsidRDefault="000D3C39" w:rsidP="002466A0">
            <w:pPr>
              <w:spacing w:before="120"/>
              <w:rPr>
                <w:rFonts w:ascii="Verdana" w:hAnsi="Verdana" w:cs="Arial"/>
                <w:sz w:val="20"/>
              </w:rPr>
            </w:pPr>
            <w:r w:rsidRPr="00530C4C">
              <w:rPr>
                <w:rFonts w:ascii="Verdana" w:hAnsi="Verdana" w:cs="Arial"/>
                <w:b/>
                <w:bCs/>
                <w:sz w:val="20"/>
              </w:rPr>
              <w:t>Sanction</w:t>
            </w:r>
            <w:r w:rsidRPr="00530C4C">
              <w:rPr>
                <w:rFonts w:ascii="Verdana" w:hAnsi="Verdana" w:cs="Arial"/>
                <w:sz w:val="20"/>
              </w:rPr>
              <w:t>:</w:t>
            </w:r>
          </w:p>
        </w:tc>
        <w:tc>
          <w:tcPr>
            <w:tcW w:w="7308" w:type="dxa"/>
          </w:tcPr>
          <w:p w:rsidR="000D3C39" w:rsidRPr="00530C4C" w:rsidRDefault="000D3C39" w:rsidP="002466A0">
            <w:pPr>
              <w:spacing w:before="120"/>
              <w:jc w:val="both"/>
              <w:rPr>
                <w:rFonts w:ascii="Verdana" w:hAnsi="Verdana" w:cs="Arial"/>
                <w:sz w:val="20"/>
              </w:rPr>
            </w:pPr>
            <w:r w:rsidRPr="00530C4C">
              <w:rPr>
                <w:rFonts w:ascii="Verdana" w:hAnsi="Verdana" w:cs="Arial"/>
                <w:sz w:val="20"/>
              </w:rPr>
              <w:t>This meet is sanctioned by Michigan Swimming, Inc</w:t>
            </w:r>
            <w:proofErr w:type="gramStart"/>
            <w:r w:rsidRPr="00530C4C">
              <w:rPr>
                <w:rFonts w:ascii="Verdana" w:hAnsi="Verdana" w:cs="Arial"/>
                <w:sz w:val="20"/>
              </w:rPr>
              <w:t>.(</w:t>
            </w:r>
            <w:proofErr w:type="gramEnd"/>
            <w:r w:rsidRPr="00530C4C">
              <w:rPr>
                <w:rFonts w:ascii="Verdana" w:hAnsi="Verdana" w:cs="Arial"/>
                <w:sz w:val="20"/>
              </w:rPr>
              <w:t xml:space="preserve">MS), as a </w:t>
            </w:r>
            <w:r w:rsidRPr="00530C4C">
              <w:rPr>
                <w:rFonts w:ascii="Verdana" w:hAnsi="Verdana" w:cs="Arial"/>
                <w:b/>
                <w:i/>
                <w:sz w:val="20"/>
              </w:rPr>
              <w:t>timed final</w:t>
            </w:r>
            <w:r w:rsidRPr="00530C4C">
              <w:rPr>
                <w:rFonts w:ascii="Verdana" w:hAnsi="Verdana" w:cs="Arial"/>
                <w:sz w:val="20"/>
              </w:rPr>
              <w:t xml:space="preserve"> meet on behalf of USA Swimming (USA-S), Sanction Number</w:t>
            </w:r>
            <w:r w:rsidR="00101D84">
              <w:rPr>
                <w:rFonts w:ascii="Verdana" w:hAnsi="Verdana" w:cs="Arial"/>
                <w:sz w:val="20"/>
              </w:rPr>
              <w:t xml:space="preserve"> </w:t>
            </w:r>
            <w:r w:rsidR="00101D84" w:rsidRPr="00101D84">
              <w:rPr>
                <w:rFonts w:ascii="Verdana" w:hAnsi="Verdana" w:cs="Arial"/>
                <w:b/>
                <w:bCs/>
                <w:color w:val="000000"/>
                <w:sz w:val="20"/>
                <w:shd w:val="clear" w:color="auto" w:fill="FFFFFF"/>
              </w:rPr>
              <w:t>MI1213056</w:t>
            </w:r>
            <w:r w:rsidRPr="00530C4C">
              <w:rPr>
                <w:rFonts w:ascii="Verdana" w:hAnsi="Verdana" w:cs="Arial"/>
                <w:b/>
                <w:sz w:val="20"/>
              </w:rPr>
              <w:t>.</w:t>
            </w:r>
            <w:r w:rsidRPr="00530C4C">
              <w:rPr>
                <w:rFonts w:ascii="Verdana" w:hAnsi="Verdana" w:cs="Arial"/>
                <w:sz w:val="20"/>
              </w:rPr>
              <w:t xml:space="preserve"> </w:t>
            </w:r>
            <w:r w:rsidR="0013657B" w:rsidRPr="00530C4C">
              <w:rPr>
                <w:rFonts w:ascii="Verdana" w:hAnsi="Verdana" w:cs="Arial"/>
                <w:sz w:val="20"/>
              </w:rPr>
              <w:t xml:space="preserve">In granting this sanction it is understood and agreed that USA Swimming shall be free from any liabilities or claims for damages arising by reason of injuries to anyone during the conduct of the event.  </w:t>
            </w:r>
            <w:r w:rsidRPr="00530C4C">
              <w:rPr>
                <w:rFonts w:ascii="Verdana" w:hAnsi="Verdana" w:cs="Arial"/>
                <w:sz w:val="20"/>
              </w:rPr>
              <w:t>MS rules, safety, and warm up procedures will govern the meet as if fully set forth in these meet rules.</w:t>
            </w:r>
          </w:p>
          <w:p w:rsidR="00993DD8" w:rsidRPr="00530C4C" w:rsidRDefault="00993DD8" w:rsidP="002466A0">
            <w:pPr>
              <w:spacing w:before="120"/>
              <w:jc w:val="both"/>
              <w:rPr>
                <w:rFonts w:ascii="Verdana" w:hAnsi="Verdana" w:cs="Arial"/>
                <w:sz w:val="20"/>
              </w:rPr>
            </w:pPr>
          </w:p>
        </w:tc>
      </w:tr>
      <w:tr w:rsidR="000D3C39" w:rsidRPr="00530C4C" w:rsidTr="002466A0">
        <w:tc>
          <w:tcPr>
            <w:tcW w:w="2268" w:type="dxa"/>
          </w:tcPr>
          <w:p w:rsidR="000D3C39" w:rsidRPr="00530C4C" w:rsidRDefault="000D3C39" w:rsidP="002466A0">
            <w:pPr>
              <w:spacing w:before="120"/>
              <w:rPr>
                <w:rFonts w:ascii="Verdana" w:hAnsi="Verdana" w:cs="Arial"/>
                <w:sz w:val="20"/>
              </w:rPr>
            </w:pPr>
            <w:r w:rsidRPr="00530C4C">
              <w:rPr>
                <w:rFonts w:ascii="Verdana" w:hAnsi="Verdana" w:cs="Arial"/>
                <w:b/>
                <w:bCs/>
                <w:sz w:val="20"/>
              </w:rPr>
              <w:t>Location:</w:t>
            </w:r>
          </w:p>
        </w:tc>
        <w:tc>
          <w:tcPr>
            <w:tcW w:w="7308" w:type="dxa"/>
          </w:tcPr>
          <w:p w:rsidR="00120780" w:rsidRPr="00530C4C" w:rsidRDefault="00120780" w:rsidP="00530C4C">
            <w:pPr>
              <w:tabs>
                <w:tab w:val="left" w:pos="720"/>
                <w:tab w:val="left" w:pos="1440"/>
                <w:tab w:val="left" w:pos="2160"/>
              </w:tabs>
              <w:spacing w:before="120" w:line="120" w:lineRule="auto"/>
              <w:ind w:left="2160" w:hanging="2160"/>
              <w:jc w:val="both"/>
              <w:rPr>
                <w:rFonts w:ascii="Verdana" w:hAnsi="Verdana" w:cs="Arial"/>
                <w:b/>
                <w:i/>
                <w:sz w:val="20"/>
              </w:rPr>
            </w:pPr>
            <w:r w:rsidRPr="00530C4C">
              <w:rPr>
                <w:rFonts w:ascii="Verdana" w:hAnsi="Verdana" w:cs="Arial"/>
                <w:b/>
                <w:i/>
                <w:sz w:val="20"/>
              </w:rPr>
              <w:t>Lakeland High School</w:t>
            </w:r>
          </w:p>
          <w:p w:rsidR="000D3C39" w:rsidRPr="00530C4C" w:rsidRDefault="00120780" w:rsidP="00530C4C">
            <w:pPr>
              <w:tabs>
                <w:tab w:val="left" w:pos="720"/>
                <w:tab w:val="left" w:pos="1440"/>
                <w:tab w:val="left" w:pos="2160"/>
              </w:tabs>
              <w:spacing w:before="120" w:line="120" w:lineRule="auto"/>
              <w:ind w:left="2160" w:hanging="2160"/>
              <w:jc w:val="both"/>
              <w:rPr>
                <w:rFonts w:ascii="Verdana" w:hAnsi="Verdana" w:cs="Arial"/>
                <w:sz w:val="20"/>
              </w:rPr>
            </w:pPr>
            <w:r w:rsidRPr="00530C4C">
              <w:rPr>
                <w:rFonts w:ascii="Verdana" w:hAnsi="Verdana" w:cs="Arial"/>
                <w:sz w:val="20"/>
              </w:rPr>
              <w:t>1630 Bogie Lake Road</w:t>
            </w:r>
          </w:p>
          <w:p w:rsidR="00120780" w:rsidRPr="00530C4C" w:rsidRDefault="00120780" w:rsidP="00530C4C">
            <w:pPr>
              <w:tabs>
                <w:tab w:val="left" w:pos="720"/>
                <w:tab w:val="left" w:pos="1440"/>
                <w:tab w:val="left" w:pos="2160"/>
              </w:tabs>
              <w:spacing w:before="120" w:line="120" w:lineRule="auto"/>
              <w:ind w:left="2160" w:hanging="2160"/>
              <w:jc w:val="both"/>
              <w:rPr>
                <w:rFonts w:ascii="Verdana" w:hAnsi="Verdana" w:cs="Arial"/>
                <w:b/>
                <w:i/>
                <w:sz w:val="20"/>
              </w:rPr>
            </w:pPr>
            <w:r w:rsidRPr="00530C4C">
              <w:rPr>
                <w:rFonts w:ascii="Verdana" w:hAnsi="Verdana" w:cs="Arial"/>
                <w:sz w:val="20"/>
              </w:rPr>
              <w:t>White Lake, MI 48383</w:t>
            </w:r>
          </w:p>
          <w:p w:rsidR="00993DD8" w:rsidRPr="00530C4C" w:rsidRDefault="00993DD8" w:rsidP="002466A0">
            <w:pPr>
              <w:tabs>
                <w:tab w:val="left" w:pos="720"/>
                <w:tab w:val="left" w:pos="1440"/>
                <w:tab w:val="left" w:pos="2160"/>
              </w:tabs>
              <w:spacing w:before="120"/>
              <w:ind w:left="2160" w:hanging="2160"/>
              <w:jc w:val="both"/>
              <w:rPr>
                <w:rFonts w:ascii="Verdana" w:hAnsi="Verdana" w:cs="Arial"/>
                <w:sz w:val="20"/>
              </w:rPr>
            </w:pPr>
          </w:p>
        </w:tc>
      </w:tr>
      <w:tr w:rsidR="000D3C39" w:rsidRPr="00530C4C" w:rsidTr="002466A0">
        <w:tc>
          <w:tcPr>
            <w:tcW w:w="2268" w:type="dxa"/>
          </w:tcPr>
          <w:p w:rsidR="000D3C39" w:rsidRPr="00530C4C" w:rsidRDefault="000D3C39" w:rsidP="002466A0">
            <w:pPr>
              <w:spacing w:before="120"/>
              <w:rPr>
                <w:rFonts w:ascii="Verdana" w:hAnsi="Verdana" w:cs="Arial"/>
                <w:sz w:val="20"/>
              </w:rPr>
            </w:pPr>
            <w:r w:rsidRPr="00530C4C">
              <w:rPr>
                <w:rFonts w:ascii="Verdana" w:hAnsi="Verdana" w:cs="Arial"/>
                <w:b/>
                <w:bCs/>
                <w:sz w:val="20"/>
              </w:rPr>
              <w:t>Times:</w:t>
            </w:r>
          </w:p>
        </w:tc>
        <w:tc>
          <w:tcPr>
            <w:tcW w:w="7308" w:type="dxa"/>
          </w:tcPr>
          <w:p w:rsidR="00120780" w:rsidRPr="00530C4C" w:rsidRDefault="00120780" w:rsidP="00530C4C">
            <w:pPr>
              <w:tabs>
                <w:tab w:val="left" w:pos="720"/>
                <w:tab w:val="left" w:pos="1440"/>
                <w:tab w:val="left" w:pos="2160"/>
              </w:tabs>
              <w:spacing w:before="120" w:line="120" w:lineRule="auto"/>
              <w:ind w:left="2160" w:hanging="2160"/>
              <w:jc w:val="both"/>
              <w:rPr>
                <w:rFonts w:ascii="Verdana" w:hAnsi="Verdana" w:cs="Arial"/>
                <w:sz w:val="20"/>
              </w:rPr>
            </w:pPr>
            <w:r w:rsidRPr="00530C4C">
              <w:rPr>
                <w:rFonts w:ascii="Verdana" w:hAnsi="Verdana" w:cs="Arial"/>
                <w:b/>
                <w:i/>
                <w:sz w:val="20"/>
              </w:rPr>
              <w:t xml:space="preserve">Session 1-Friday PM </w:t>
            </w:r>
            <w:r w:rsidRPr="00530C4C">
              <w:rPr>
                <w:rFonts w:ascii="Verdana" w:hAnsi="Verdana" w:cs="Arial"/>
                <w:sz w:val="20"/>
              </w:rPr>
              <w:t>Warm Up Starts:</w:t>
            </w:r>
            <w:r w:rsidR="00244011" w:rsidRPr="00530C4C">
              <w:rPr>
                <w:rFonts w:ascii="Verdana" w:hAnsi="Verdana" w:cs="Arial"/>
                <w:sz w:val="20"/>
              </w:rPr>
              <w:t>5:00p</w:t>
            </w:r>
            <w:r w:rsidRPr="00530C4C">
              <w:rPr>
                <w:rFonts w:ascii="Verdana" w:hAnsi="Verdana" w:cs="Arial"/>
                <w:sz w:val="20"/>
              </w:rPr>
              <w:t xml:space="preserve">m </w:t>
            </w:r>
          </w:p>
          <w:p w:rsidR="000D3C39" w:rsidRPr="00530C4C" w:rsidRDefault="00120780" w:rsidP="00530C4C">
            <w:pPr>
              <w:tabs>
                <w:tab w:val="left" w:pos="720"/>
                <w:tab w:val="left" w:pos="1440"/>
                <w:tab w:val="left" w:pos="2160"/>
              </w:tabs>
              <w:spacing w:before="120" w:line="120" w:lineRule="auto"/>
              <w:ind w:left="2160" w:hanging="2160"/>
              <w:jc w:val="both"/>
              <w:rPr>
                <w:rFonts w:ascii="Verdana" w:hAnsi="Verdana" w:cs="Arial"/>
                <w:b/>
                <w:i/>
                <w:sz w:val="20"/>
              </w:rPr>
            </w:pPr>
            <w:r w:rsidRPr="00530C4C">
              <w:rPr>
                <w:rFonts w:ascii="Verdana" w:hAnsi="Verdana" w:cs="Arial"/>
                <w:b/>
                <w:i/>
                <w:sz w:val="20"/>
              </w:rPr>
              <w:t xml:space="preserve">                                </w:t>
            </w:r>
            <w:r w:rsidRPr="00530C4C">
              <w:rPr>
                <w:rFonts w:ascii="Verdana" w:hAnsi="Verdana" w:cs="Arial"/>
                <w:sz w:val="20"/>
              </w:rPr>
              <w:t>Events Begin:</w:t>
            </w:r>
            <w:r w:rsidR="00244011" w:rsidRPr="00530C4C">
              <w:rPr>
                <w:rFonts w:ascii="Verdana" w:hAnsi="Verdana" w:cs="Arial"/>
                <w:sz w:val="20"/>
              </w:rPr>
              <w:t>6:00pm</w:t>
            </w:r>
          </w:p>
          <w:p w:rsidR="00120780" w:rsidRPr="00530C4C" w:rsidRDefault="00120780" w:rsidP="00530C4C">
            <w:pPr>
              <w:tabs>
                <w:tab w:val="left" w:pos="720"/>
                <w:tab w:val="left" w:pos="1440"/>
                <w:tab w:val="left" w:pos="2160"/>
              </w:tabs>
              <w:spacing w:before="120" w:line="120" w:lineRule="auto"/>
              <w:ind w:left="2160" w:hanging="2160"/>
              <w:jc w:val="both"/>
              <w:rPr>
                <w:rFonts w:ascii="Verdana" w:hAnsi="Verdana" w:cs="Arial"/>
                <w:sz w:val="20"/>
              </w:rPr>
            </w:pPr>
            <w:r w:rsidRPr="00530C4C">
              <w:rPr>
                <w:rFonts w:ascii="Verdana" w:hAnsi="Verdana" w:cs="Arial"/>
                <w:b/>
                <w:i/>
                <w:sz w:val="20"/>
              </w:rPr>
              <w:t xml:space="preserve">Session 2-Saturday AM </w:t>
            </w:r>
            <w:r w:rsidR="00244011" w:rsidRPr="00530C4C">
              <w:rPr>
                <w:rFonts w:ascii="Verdana" w:hAnsi="Verdana" w:cs="Arial"/>
                <w:sz w:val="20"/>
              </w:rPr>
              <w:t>Warm Up Starts 7:30a</w:t>
            </w:r>
            <w:r w:rsidRPr="00530C4C">
              <w:rPr>
                <w:rFonts w:ascii="Verdana" w:hAnsi="Verdana" w:cs="Arial"/>
                <w:sz w:val="20"/>
              </w:rPr>
              <w:t>m</w:t>
            </w:r>
          </w:p>
          <w:p w:rsidR="00120780" w:rsidRPr="00530C4C" w:rsidRDefault="00120780" w:rsidP="00530C4C">
            <w:pPr>
              <w:tabs>
                <w:tab w:val="left" w:pos="720"/>
                <w:tab w:val="left" w:pos="1440"/>
                <w:tab w:val="left" w:pos="2160"/>
              </w:tabs>
              <w:spacing w:before="120" w:line="120" w:lineRule="auto"/>
              <w:ind w:left="2160" w:hanging="2160"/>
              <w:jc w:val="both"/>
              <w:rPr>
                <w:rFonts w:ascii="Verdana" w:hAnsi="Verdana" w:cs="Arial"/>
                <w:sz w:val="20"/>
              </w:rPr>
            </w:pPr>
            <w:r w:rsidRPr="00530C4C">
              <w:rPr>
                <w:rFonts w:ascii="Verdana" w:hAnsi="Verdana" w:cs="Arial"/>
                <w:sz w:val="20"/>
              </w:rPr>
              <w:t xml:space="preserve">                                     </w:t>
            </w:r>
            <w:r w:rsidR="00244011" w:rsidRPr="00530C4C">
              <w:rPr>
                <w:rFonts w:ascii="Verdana" w:hAnsi="Verdana" w:cs="Arial"/>
                <w:sz w:val="20"/>
              </w:rPr>
              <w:t>Events Begin:8:30a</w:t>
            </w:r>
            <w:r w:rsidRPr="00530C4C">
              <w:rPr>
                <w:rFonts w:ascii="Verdana" w:hAnsi="Verdana" w:cs="Arial"/>
                <w:sz w:val="20"/>
              </w:rPr>
              <w:t>m</w:t>
            </w:r>
          </w:p>
          <w:p w:rsidR="00120780" w:rsidRPr="00530C4C" w:rsidRDefault="00120780" w:rsidP="00530C4C">
            <w:pPr>
              <w:tabs>
                <w:tab w:val="left" w:pos="720"/>
                <w:tab w:val="left" w:pos="1440"/>
                <w:tab w:val="left" w:pos="2160"/>
              </w:tabs>
              <w:spacing w:before="120" w:line="120" w:lineRule="auto"/>
              <w:ind w:left="2160" w:hanging="2160"/>
              <w:jc w:val="both"/>
              <w:rPr>
                <w:rFonts w:ascii="Verdana" w:hAnsi="Verdana" w:cs="Arial"/>
                <w:sz w:val="20"/>
              </w:rPr>
            </w:pPr>
            <w:r w:rsidRPr="00530C4C">
              <w:rPr>
                <w:rFonts w:ascii="Verdana" w:hAnsi="Verdana" w:cs="Arial"/>
                <w:b/>
                <w:i/>
                <w:sz w:val="20"/>
              </w:rPr>
              <w:t>Session 3-Saturday PM</w:t>
            </w:r>
            <w:r w:rsidR="00244011" w:rsidRPr="00530C4C">
              <w:rPr>
                <w:rFonts w:ascii="Verdana" w:hAnsi="Verdana" w:cs="Arial"/>
                <w:sz w:val="20"/>
              </w:rPr>
              <w:t xml:space="preserve"> Warm Up Starts 12:30p</w:t>
            </w:r>
            <w:r w:rsidRPr="00530C4C">
              <w:rPr>
                <w:rFonts w:ascii="Verdana" w:hAnsi="Verdana" w:cs="Arial"/>
                <w:sz w:val="20"/>
              </w:rPr>
              <w:t>m</w:t>
            </w:r>
          </w:p>
          <w:p w:rsidR="00120780" w:rsidRPr="00530C4C" w:rsidRDefault="00120780" w:rsidP="00530C4C">
            <w:pPr>
              <w:tabs>
                <w:tab w:val="left" w:pos="720"/>
                <w:tab w:val="left" w:pos="1440"/>
                <w:tab w:val="left" w:pos="2160"/>
              </w:tabs>
              <w:spacing w:before="120" w:line="120" w:lineRule="auto"/>
              <w:ind w:left="2160" w:hanging="2160"/>
              <w:jc w:val="both"/>
              <w:rPr>
                <w:rFonts w:ascii="Verdana" w:hAnsi="Verdana" w:cs="Arial"/>
                <w:sz w:val="20"/>
              </w:rPr>
            </w:pPr>
            <w:r w:rsidRPr="00530C4C">
              <w:rPr>
                <w:rFonts w:ascii="Verdana" w:hAnsi="Verdana" w:cs="Arial"/>
                <w:sz w:val="20"/>
              </w:rPr>
              <w:t xml:space="preserve">                    </w:t>
            </w:r>
            <w:r w:rsidR="00244011" w:rsidRPr="00530C4C">
              <w:rPr>
                <w:rFonts w:ascii="Verdana" w:hAnsi="Verdana" w:cs="Arial"/>
                <w:sz w:val="20"/>
              </w:rPr>
              <w:t xml:space="preserve">                 Events Begin: 1:30p</w:t>
            </w:r>
            <w:r w:rsidRPr="00530C4C">
              <w:rPr>
                <w:rFonts w:ascii="Verdana" w:hAnsi="Verdana" w:cs="Arial"/>
                <w:sz w:val="20"/>
              </w:rPr>
              <w:t>m</w:t>
            </w:r>
          </w:p>
          <w:p w:rsidR="00120780" w:rsidRPr="00530C4C" w:rsidRDefault="00120780" w:rsidP="00530C4C">
            <w:pPr>
              <w:tabs>
                <w:tab w:val="left" w:pos="720"/>
                <w:tab w:val="left" w:pos="1440"/>
                <w:tab w:val="left" w:pos="2160"/>
              </w:tabs>
              <w:spacing w:before="120" w:line="120" w:lineRule="auto"/>
              <w:ind w:left="2160" w:hanging="2160"/>
              <w:jc w:val="both"/>
              <w:rPr>
                <w:rFonts w:ascii="Verdana" w:hAnsi="Verdana" w:cs="Arial"/>
                <w:sz w:val="20"/>
              </w:rPr>
            </w:pPr>
            <w:r w:rsidRPr="00530C4C">
              <w:rPr>
                <w:rFonts w:ascii="Verdana" w:hAnsi="Verdana" w:cs="Arial"/>
                <w:b/>
                <w:i/>
                <w:sz w:val="20"/>
              </w:rPr>
              <w:t>Session 4-Sunday AM</w:t>
            </w:r>
            <w:r w:rsidRPr="00530C4C">
              <w:rPr>
                <w:rFonts w:ascii="Verdana" w:hAnsi="Verdana" w:cs="Arial"/>
                <w:sz w:val="20"/>
              </w:rPr>
              <w:t xml:space="preserve"> Warm Up Starts 7</w:t>
            </w:r>
            <w:r w:rsidR="00244011" w:rsidRPr="00530C4C">
              <w:rPr>
                <w:rFonts w:ascii="Verdana" w:hAnsi="Verdana" w:cs="Arial"/>
                <w:sz w:val="20"/>
              </w:rPr>
              <w:t>:30am</w:t>
            </w:r>
          </w:p>
          <w:p w:rsidR="00244011" w:rsidRPr="00530C4C" w:rsidRDefault="00244011" w:rsidP="00530C4C">
            <w:pPr>
              <w:tabs>
                <w:tab w:val="left" w:pos="720"/>
                <w:tab w:val="left" w:pos="1440"/>
                <w:tab w:val="left" w:pos="2160"/>
              </w:tabs>
              <w:spacing w:before="120" w:line="120" w:lineRule="auto"/>
              <w:ind w:left="2160" w:hanging="2160"/>
              <w:jc w:val="both"/>
              <w:rPr>
                <w:rFonts w:ascii="Verdana" w:hAnsi="Verdana" w:cs="Arial"/>
                <w:sz w:val="20"/>
              </w:rPr>
            </w:pPr>
            <w:r w:rsidRPr="00530C4C">
              <w:rPr>
                <w:rFonts w:ascii="Verdana" w:hAnsi="Verdana" w:cs="Arial"/>
                <w:b/>
                <w:i/>
                <w:sz w:val="20"/>
              </w:rPr>
              <w:t xml:space="preserve">                                  </w:t>
            </w:r>
            <w:r w:rsidRPr="00530C4C">
              <w:rPr>
                <w:rFonts w:ascii="Verdana" w:hAnsi="Verdana" w:cs="Arial"/>
                <w:sz w:val="20"/>
              </w:rPr>
              <w:t xml:space="preserve"> Events Begin:8:30am</w:t>
            </w:r>
          </w:p>
          <w:p w:rsidR="00120780" w:rsidRPr="00530C4C" w:rsidRDefault="00120780" w:rsidP="00530C4C">
            <w:pPr>
              <w:tabs>
                <w:tab w:val="left" w:pos="720"/>
                <w:tab w:val="left" w:pos="1440"/>
                <w:tab w:val="left" w:pos="2160"/>
              </w:tabs>
              <w:spacing w:before="120" w:line="120" w:lineRule="auto"/>
              <w:ind w:left="2160" w:hanging="2160"/>
              <w:jc w:val="both"/>
              <w:rPr>
                <w:rFonts w:ascii="Verdana" w:hAnsi="Verdana" w:cs="Arial"/>
                <w:sz w:val="20"/>
              </w:rPr>
            </w:pPr>
            <w:r w:rsidRPr="00530C4C">
              <w:rPr>
                <w:rFonts w:ascii="Verdana" w:hAnsi="Verdana" w:cs="Arial"/>
                <w:b/>
                <w:i/>
                <w:sz w:val="20"/>
              </w:rPr>
              <w:t>Session 5-Sunday PM</w:t>
            </w:r>
            <w:r w:rsidR="00244011" w:rsidRPr="00530C4C">
              <w:rPr>
                <w:rFonts w:ascii="Verdana" w:hAnsi="Verdana" w:cs="Arial"/>
                <w:b/>
                <w:i/>
                <w:sz w:val="20"/>
              </w:rPr>
              <w:t xml:space="preserve"> </w:t>
            </w:r>
            <w:r w:rsidR="00244011" w:rsidRPr="00530C4C">
              <w:rPr>
                <w:rFonts w:ascii="Verdana" w:hAnsi="Verdana" w:cs="Arial"/>
                <w:sz w:val="20"/>
              </w:rPr>
              <w:t>Warm Up Starts 12:30pm</w:t>
            </w:r>
          </w:p>
          <w:p w:rsidR="00244011" w:rsidRPr="00530C4C" w:rsidRDefault="00244011" w:rsidP="00530C4C">
            <w:pPr>
              <w:tabs>
                <w:tab w:val="left" w:pos="720"/>
                <w:tab w:val="left" w:pos="1440"/>
                <w:tab w:val="left" w:pos="2160"/>
              </w:tabs>
              <w:spacing w:before="120" w:line="120" w:lineRule="auto"/>
              <w:ind w:left="2160" w:hanging="2160"/>
              <w:jc w:val="both"/>
              <w:rPr>
                <w:rFonts w:ascii="Verdana" w:hAnsi="Verdana" w:cs="Arial"/>
                <w:sz w:val="20"/>
              </w:rPr>
            </w:pPr>
            <w:r w:rsidRPr="00530C4C">
              <w:rPr>
                <w:rFonts w:ascii="Verdana" w:hAnsi="Verdana" w:cs="Arial"/>
                <w:sz w:val="20"/>
              </w:rPr>
              <w:t xml:space="preserve">                                   Events Begin: 1:30pm</w:t>
            </w:r>
          </w:p>
          <w:p w:rsidR="00993DD8" w:rsidRPr="00530C4C" w:rsidRDefault="00993DD8" w:rsidP="00120780">
            <w:pPr>
              <w:tabs>
                <w:tab w:val="left" w:pos="720"/>
                <w:tab w:val="left" w:pos="1440"/>
                <w:tab w:val="left" w:pos="2160"/>
              </w:tabs>
              <w:spacing w:before="120"/>
              <w:ind w:left="2160" w:hanging="2160"/>
              <w:jc w:val="both"/>
              <w:rPr>
                <w:rFonts w:ascii="Verdana" w:hAnsi="Verdana" w:cs="Arial"/>
                <w:b/>
                <w:i/>
                <w:sz w:val="20"/>
              </w:rPr>
            </w:pPr>
          </w:p>
        </w:tc>
      </w:tr>
      <w:tr w:rsidR="000D3C39" w:rsidRPr="00530C4C" w:rsidTr="002466A0">
        <w:tc>
          <w:tcPr>
            <w:tcW w:w="2268" w:type="dxa"/>
          </w:tcPr>
          <w:p w:rsidR="000D3C39" w:rsidRPr="00530C4C" w:rsidRDefault="000D3C39" w:rsidP="002466A0">
            <w:pPr>
              <w:spacing w:before="120"/>
              <w:rPr>
                <w:rFonts w:ascii="Verdana" w:hAnsi="Verdana" w:cs="Arial"/>
                <w:sz w:val="20"/>
              </w:rPr>
            </w:pPr>
            <w:r w:rsidRPr="00530C4C">
              <w:rPr>
                <w:rFonts w:ascii="Verdana" w:hAnsi="Verdana" w:cs="Arial"/>
                <w:b/>
                <w:bCs/>
                <w:sz w:val="20"/>
              </w:rPr>
              <w:t>Motels:</w:t>
            </w:r>
          </w:p>
        </w:tc>
        <w:tc>
          <w:tcPr>
            <w:tcW w:w="7308" w:type="dxa"/>
          </w:tcPr>
          <w:p w:rsidR="000D3C39" w:rsidRPr="00530C4C" w:rsidRDefault="00244011" w:rsidP="00244011">
            <w:pPr>
              <w:spacing w:before="120" w:line="120" w:lineRule="auto"/>
              <w:jc w:val="both"/>
              <w:rPr>
                <w:rFonts w:ascii="Verdana" w:hAnsi="Verdana" w:cs="Arial"/>
                <w:b/>
                <w:bCs/>
                <w:sz w:val="20"/>
              </w:rPr>
            </w:pPr>
            <w:r w:rsidRPr="00530C4C">
              <w:rPr>
                <w:rFonts w:ascii="Verdana" w:hAnsi="Verdana" w:cs="Arial"/>
                <w:b/>
                <w:bCs/>
                <w:sz w:val="20"/>
              </w:rPr>
              <w:t>Hampton Inn</w:t>
            </w:r>
          </w:p>
          <w:p w:rsidR="00244011" w:rsidRPr="00530C4C" w:rsidRDefault="00244011" w:rsidP="00244011">
            <w:pPr>
              <w:spacing w:before="120" w:line="120" w:lineRule="auto"/>
              <w:jc w:val="both"/>
              <w:rPr>
                <w:rFonts w:ascii="Verdana" w:hAnsi="Verdana" w:cs="Arial"/>
                <w:bCs/>
                <w:sz w:val="20"/>
              </w:rPr>
            </w:pPr>
            <w:r w:rsidRPr="00530C4C">
              <w:rPr>
                <w:rFonts w:ascii="Verdana" w:hAnsi="Verdana" w:cs="Arial"/>
                <w:bCs/>
                <w:sz w:val="20"/>
              </w:rPr>
              <w:t>169 Loop Rd.</w:t>
            </w:r>
          </w:p>
          <w:p w:rsidR="00244011" w:rsidRPr="00530C4C" w:rsidRDefault="00244011" w:rsidP="00244011">
            <w:pPr>
              <w:spacing w:before="120" w:line="120" w:lineRule="auto"/>
              <w:jc w:val="both"/>
              <w:rPr>
                <w:rFonts w:ascii="Verdana" w:hAnsi="Verdana" w:cs="Arial"/>
                <w:bCs/>
                <w:sz w:val="20"/>
              </w:rPr>
            </w:pPr>
            <w:r w:rsidRPr="00530C4C">
              <w:rPr>
                <w:rFonts w:ascii="Verdana" w:hAnsi="Verdana" w:cs="Arial"/>
                <w:bCs/>
                <w:sz w:val="20"/>
              </w:rPr>
              <w:t>Commerce Township, MI 48390</w:t>
            </w:r>
          </w:p>
          <w:p w:rsidR="00244011" w:rsidRPr="00530C4C" w:rsidRDefault="00244011" w:rsidP="00244011">
            <w:pPr>
              <w:spacing w:before="120" w:line="120" w:lineRule="auto"/>
              <w:jc w:val="both"/>
              <w:rPr>
                <w:rFonts w:ascii="Verdana" w:hAnsi="Verdana" w:cs="Arial"/>
                <w:bCs/>
                <w:sz w:val="20"/>
              </w:rPr>
            </w:pPr>
            <w:r w:rsidRPr="00530C4C">
              <w:rPr>
                <w:rFonts w:ascii="Verdana" w:hAnsi="Verdana" w:cs="Arial"/>
                <w:bCs/>
                <w:sz w:val="20"/>
              </w:rPr>
              <w:t>Hamptoninn.com</w:t>
            </w:r>
          </w:p>
          <w:p w:rsidR="00244011" w:rsidRPr="00530C4C" w:rsidRDefault="00244011" w:rsidP="00244011">
            <w:pPr>
              <w:spacing w:before="120" w:line="120" w:lineRule="auto"/>
              <w:jc w:val="both"/>
              <w:rPr>
                <w:rFonts w:ascii="Verdana" w:hAnsi="Verdana" w:cs="Arial"/>
                <w:b/>
                <w:bCs/>
                <w:sz w:val="20"/>
              </w:rPr>
            </w:pPr>
            <w:r w:rsidRPr="00530C4C">
              <w:rPr>
                <w:rFonts w:ascii="Verdana" w:hAnsi="Verdana" w:cs="Arial"/>
                <w:b/>
                <w:bCs/>
                <w:sz w:val="20"/>
              </w:rPr>
              <w:t>Holiday Inn Express Hotel &amp; Suites Waterford</w:t>
            </w:r>
          </w:p>
          <w:p w:rsidR="00244011" w:rsidRPr="00530C4C" w:rsidRDefault="00244011" w:rsidP="00244011">
            <w:pPr>
              <w:spacing w:before="120" w:line="120" w:lineRule="auto"/>
              <w:jc w:val="both"/>
              <w:rPr>
                <w:rFonts w:ascii="Verdana" w:hAnsi="Verdana" w:cs="Arial"/>
                <w:bCs/>
                <w:sz w:val="20"/>
              </w:rPr>
            </w:pPr>
            <w:r w:rsidRPr="00530C4C">
              <w:rPr>
                <w:rFonts w:ascii="Verdana" w:hAnsi="Verdana" w:cs="Arial"/>
                <w:bCs/>
                <w:sz w:val="20"/>
              </w:rPr>
              <w:t>4350 Pontiac Lake Road, Waterford, MI</w:t>
            </w:r>
          </w:p>
          <w:p w:rsidR="00244011" w:rsidRPr="00530C4C" w:rsidRDefault="00244011" w:rsidP="00244011">
            <w:pPr>
              <w:spacing w:before="120" w:line="120" w:lineRule="auto"/>
              <w:jc w:val="both"/>
              <w:rPr>
                <w:rFonts w:ascii="Verdana" w:hAnsi="Verdana" w:cs="Arial"/>
                <w:bCs/>
                <w:sz w:val="20"/>
              </w:rPr>
            </w:pPr>
            <w:r w:rsidRPr="00530C4C">
              <w:rPr>
                <w:rFonts w:ascii="Verdana" w:hAnsi="Verdana" w:cs="Arial"/>
                <w:bCs/>
                <w:sz w:val="20"/>
              </w:rPr>
              <w:t>(248)674-3434</w:t>
            </w:r>
          </w:p>
          <w:p w:rsidR="00244011" w:rsidRPr="00530C4C" w:rsidRDefault="00244011" w:rsidP="00244011">
            <w:pPr>
              <w:spacing w:before="120" w:line="120" w:lineRule="auto"/>
              <w:jc w:val="both"/>
              <w:rPr>
                <w:rFonts w:ascii="Verdana" w:hAnsi="Verdana" w:cs="Arial"/>
                <w:bCs/>
                <w:sz w:val="20"/>
              </w:rPr>
            </w:pPr>
            <w:r w:rsidRPr="00530C4C">
              <w:rPr>
                <w:rFonts w:ascii="Verdana" w:hAnsi="Verdana" w:cs="Arial"/>
                <w:bCs/>
                <w:sz w:val="20"/>
              </w:rPr>
              <w:t>Hiexpress.com</w:t>
            </w:r>
          </w:p>
          <w:p w:rsidR="00244011" w:rsidRPr="00530C4C" w:rsidRDefault="00244011" w:rsidP="00244011">
            <w:pPr>
              <w:spacing w:before="120" w:line="120" w:lineRule="auto"/>
              <w:jc w:val="both"/>
              <w:rPr>
                <w:rFonts w:ascii="Verdana" w:hAnsi="Verdana" w:cs="Arial"/>
                <w:b/>
                <w:bCs/>
                <w:sz w:val="20"/>
              </w:rPr>
            </w:pPr>
            <w:r w:rsidRPr="00530C4C">
              <w:rPr>
                <w:rFonts w:ascii="Verdana" w:hAnsi="Verdana" w:cs="Arial"/>
                <w:b/>
                <w:bCs/>
                <w:sz w:val="20"/>
              </w:rPr>
              <w:t>Comfort Inn</w:t>
            </w:r>
          </w:p>
          <w:p w:rsidR="00244011" w:rsidRPr="00530C4C" w:rsidRDefault="00244011" w:rsidP="00244011">
            <w:pPr>
              <w:spacing w:before="120" w:line="120" w:lineRule="auto"/>
              <w:jc w:val="both"/>
              <w:rPr>
                <w:rFonts w:ascii="Verdana" w:hAnsi="Verdana" w:cs="Arial"/>
                <w:bCs/>
                <w:sz w:val="20"/>
              </w:rPr>
            </w:pPr>
            <w:r w:rsidRPr="00530C4C">
              <w:rPr>
                <w:rFonts w:ascii="Verdana" w:hAnsi="Verdana" w:cs="Arial"/>
                <w:bCs/>
                <w:sz w:val="20"/>
              </w:rPr>
              <w:t xml:space="preserve">7076 Highland Rd., Waterford, MI </w:t>
            </w:r>
          </w:p>
          <w:p w:rsidR="00244011" w:rsidRPr="00530C4C" w:rsidRDefault="00244011" w:rsidP="00244011">
            <w:pPr>
              <w:spacing w:before="120" w:line="120" w:lineRule="auto"/>
              <w:jc w:val="both"/>
              <w:rPr>
                <w:rFonts w:ascii="Verdana" w:hAnsi="Verdana" w:cs="Arial"/>
                <w:bCs/>
                <w:sz w:val="20"/>
              </w:rPr>
            </w:pPr>
            <w:r w:rsidRPr="00530C4C">
              <w:rPr>
                <w:rFonts w:ascii="Verdana" w:hAnsi="Verdana" w:cs="Arial"/>
                <w:bCs/>
                <w:sz w:val="20"/>
              </w:rPr>
              <w:t>(248)666-8555</w:t>
            </w:r>
          </w:p>
          <w:p w:rsidR="00244011" w:rsidRPr="00530C4C" w:rsidRDefault="00244011" w:rsidP="00244011">
            <w:pPr>
              <w:spacing w:before="120" w:line="120" w:lineRule="auto"/>
              <w:jc w:val="both"/>
              <w:rPr>
                <w:rFonts w:ascii="Verdana" w:hAnsi="Verdana" w:cs="Arial"/>
                <w:bCs/>
                <w:sz w:val="20"/>
              </w:rPr>
            </w:pPr>
            <w:r w:rsidRPr="00530C4C">
              <w:rPr>
                <w:rFonts w:ascii="Verdana" w:hAnsi="Verdana" w:cs="Arial"/>
                <w:bCs/>
                <w:sz w:val="20"/>
              </w:rPr>
              <w:t>Comfortinn.com</w:t>
            </w:r>
          </w:p>
          <w:p w:rsidR="00993DD8" w:rsidRPr="00530C4C" w:rsidRDefault="00993DD8" w:rsidP="002466A0">
            <w:pPr>
              <w:spacing w:before="120"/>
              <w:jc w:val="both"/>
              <w:rPr>
                <w:rFonts w:ascii="Verdana" w:hAnsi="Verdana" w:cs="Arial"/>
                <w:sz w:val="20"/>
              </w:rPr>
            </w:pPr>
          </w:p>
        </w:tc>
      </w:tr>
      <w:tr w:rsidR="000D3C39" w:rsidRPr="00530C4C" w:rsidTr="002466A0">
        <w:tc>
          <w:tcPr>
            <w:tcW w:w="2268" w:type="dxa"/>
          </w:tcPr>
          <w:p w:rsidR="000D3C39" w:rsidRPr="00530C4C" w:rsidRDefault="000D3C39" w:rsidP="002466A0">
            <w:pPr>
              <w:spacing w:before="120"/>
              <w:rPr>
                <w:rFonts w:ascii="Verdana" w:hAnsi="Verdana" w:cs="Arial"/>
                <w:sz w:val="20"/>
              </w:rPr>
            </w:pPr>
            <w:r w:rsidRPr="00530C4C">
              <w:rPr>
                <w:rFonts w:ascii="Verdana" w:hAnsi="Verdana" w:cs="Arial"/>
                <w:b/>
                <w:bCs/>
                <w:sz w:val="20"/>
              </w:rPr>
              <w:t>Facilities:</w:t>
            </w:r>
          </w:p>
        </w:tc>
        <w:tc>
          <w:tcPr>
            <w:tcW w:w="7308" w:type="dxa"/>
          </w:tcPr>
          <w:p w:rsidR="00993DD8" w:rsidRPr="00530C4C" w:rsidRDefault="00244011" w:rsidP="00530C4C">
            <w:pPr>
              <w:spacing w:before="120"/>
              <w:jc w:val="both"/>
              <w:rPr>
                <w:rFonts w:ascii="Verdana" w:hAnsi="Verdana" w:cs="Arial"/>
                <w:b/>
                <w:i/>
                <w:sz w:val="20"/>
              </w:rPr>
            </w:pPr>
            <w:r w:rsidRPr="00530C4C">
              <w:rPr>
                <w:rFonts w:ascii="Verdana" w:hAnsi="Verdana" w:cs="Arial"/>
                <w:b/>
                <w:i/>
                <w:sz w:val="20"/>
              </w:rPr>
              <w:t>Lakeland High School Pool</w:t>
            </w:r>
            <w:r w:rsidR="000D3C39" w:rsidRPr="00530C4C">
              <w:rPr>
                <w:rFonts w:ascii="Verdana" w:hAnsi="Verdana" w:cs="Arial"/>
                <w:b/>
                <w:i/>
                <w:sz w:val="20"/>
              </w:rPr>
              <w:t xml:space="preserve"> </w:t>
            </w:r>
            <w:r w:rsidR="000D3C39" w:rsidRPr="00530C4C">
              <w:rPr>
                <w:rFonts w:ascii="Verdana" w:hAnsi="Verdana" w:cs="Arial"/>
                <w:sz w:val="20"/>
              </w:rPr>
              <w:t>is a</w:t>
            </w:r>
            <w:r w:rsidRPr="00530C4C">
              <w:rPr>
                <w:rFonts w:ascii="Verdana" w:hAnsi="Verdana" w:cs="Arial"/>
                <w:sz w:val="20"/>
              </w:rPr>
              <w:t xml:space="preserve">n </w:t>
            </w:r>
            <w:r w:rsidRPr="00530C4C">
              <w:rPr>
                <w:rFonts w:ascii="Verdana" w:hAnsi="Verdana" w:cs="Arial"/>
                <w:b/>
                <w:sz w:val="20"/>
              </w:rPr>
              <w:t>8</w:t>
            </w:r>
            <w:r w:rsidRPr="00530C4C">
              <w:rPr>
                <w:rFonts w:ascii="Verdana" w:hAnsi="Verdana" w:cs="Arial"/>
                <w:sz w:val="20"/>
              </w:rPr>
              <w:t xml:space="preserve"> lane</w:t>
            </w:r>
            <w:r w:rsidR="000D3C39" w:rsidRPr="00530C4C">
              <w:rPr>
                <w:rFonts w:ascii="Verdana" w:hAnsi="Verdana" w:cs="Arial"/>
                <w:sz w:val="20"/>
              </w:rPr>
              <w:t xml:space="preserve"> pool </w:t>
            </w:r>
            <w:r w:rsidR="000D3C39" w:rsidRPr="00530C4C">
              <w:rPr>
                <w:rFonts w:ascii="Verdana" w:hAnsi="Verdana" w:cs="Arial"/>
                <w:b/>
                <w:i/>
                <w:sz w:val="20"/>
              </w:rPr>
              <w:t>with a diving well which will be available for supervised warm-up and warm down</w:t>
            </w:r>
            <w:r w:rsidR="000D3C39" w:rsidRPr="00530C4C">
              <w:rPr>
                <w:rFonts w:ascii="Verdana" w:hAnsi="Verdana" w:cs="Arial"/>
                <w:sz w:val="20"/>
              </w:rPr>
              <w:t xml:space="preserve">. Depth at start is </w:t>
            </w:r>
            <w:r w:rsidR="00530C4C" w:rsidRPr="00530C4C">
              <w:rPr>
                <w:rFonts w:ascii="Verdana" w:hAnsi="Verdana" w:cs="Arial"/>
                <w:sz w:val="20"/>
              </w:rPr>
              <w:t>8ft. and 4ft.</w:t>
            </w:r>
            <w:r w:rsidR="000D3C39" w:rsidRPr="00530C4C">
              <w:rPr>
                <w:rFonts w:ascii="Verdana" w:hAnsi="Verdana" w:cs="Arial"/>
                <w:sz w:val="20"/>
              </w:rPr>
              <w:t xml:space="preserve"> at turn. Permanent starting blocks and non-turbulent lane markers will be used. </w:t>
            </w:r>
            <w:r w:rsidR="000D3C39" w:rsidRPr="00530C4C">
              <w:rPr>
                <w:rFonts w:ascii="Verdana" w:hAnsi="Verdana" w:cs="Arial"/>
                <w:b/>
                <w:i/>
                <w:sz w:val="20"/>
              </w:rPr>
              <w:t>Colorado</w:t>
            </w:r>
            <w:r w:rsidR="00530C4C" w:rsidRPr="00530C4C">
              <w:rPr>
                <w:rFonts w:ascii="Verdana" w:hAnsi="Verdana" w:cs="Arial"/>
                <w:b/>
                <w:i/>
                <w:sz w:val="20"/>
              </w:rPr>
              <w:t xml:space="preserve"> timing with an 8 lane display will be used</w:t>
            </w:r>
            <w:r w:rsidR="000D3C39" w:rsidRPr="00530C4C">
              <w:rPr>
                <w:rFonts w:ascii="Verdana" w:hAnsi="Verdana" w:cs="Arial"/>
                <w:b/>
                <w:i/>
                <w:sz w:val="20"/>
              </w:rPr>
              <w:t>.</w:t>
            </w:r>
            <w:r w:rsidR="000D3C39" w:rsidRPr="00530C4C">
              <w:rPr>
                <w:rFonts w:ascii="Verdana" w:hAnsi="Verdana" w:cs="Arial"/>
                <w:sz w:val="20"/>
              </w:rPr>
              <w:t xml:space="preserve">  There is ample balcony seating for spectators. Lockers are available</w:t>
            </w:r>
            <w:r w:rsidR="00530C4C" w:rsidRPr="00530C4C">
              <w:rPr>
                <w:rFonts w:ascii="Verdana" w:hAnsi="Verdana" w:cs="Arial"/>
                <w:sz w:val="20"/>
              </w:rPr>
              <w:t xml:space="preserve"> </w:t>
            </w:r>
            <w:r w:rsidR="00530C4C" w:rsidRPr="00530C4C">
              <w:rPr>
                <w:rFonts w:ascii="Verdana" w:hAnsi="Verdana" w:cs="Arial"/>
                <w:b/>
                <w:i/>
                <w:sz w:val="20"/>
              </w:rPr>
              <w:t>provide your own lock</w:t>
            </w:r>
            <w:r w:rsidR="000D3C39" w:rsidRPr="00530C4C">
              <w:rPr>
                <w:rFonts w:ascii="Verdana" w:hAnsi="Verdana" w:cs="Arial"/>
                <w:b/>
                <w:i/>
                <w:sz w:val="20"/>
              </w:rPr>
              <w:t xml:space="preserve">. </w:t>
            </w:r>
            <w:r w:rsidR="000D3C39" w:rsidRPr="00530C4C">
              <w:rPr>
                <w:rFonts w:ascii="Verdana" w:hAnsi="Verdana" w:cs="Arial"/>
                <w:sz w:val="20"/>
              </w:rPr>
              <w:t xml:space="preserve"> Public phones will be available. </w:t>
            </w:r>
            <w:r w:rsidR="000D3C39" w:rsidRPr="00530C4C">
              <w:rPr>
                <w:rFonts w:ascii="Verdana" w:hAnsi="Verdana" w:cs="Arial"/>
                <w:b/>
                <w:i/>
                <w:color w:val="000000"/>
                <w:sz w:val="20"/>
              </w:rPr>
              <w:t>The competition course has not been certified in accordance with 104.2.2C(4)</w:t>
            </w:r>
            <w:r w:rsidR="000D3C39" w:rsidRPr="00530C4C">
              <w:rPr>
                <w:rFonts w:ascii="Verdana" w:hAnsi="Verdana" w:cs="Arial"/>
                <w:color w:val="000000"/>
                <w:sz w:val="20"/>
              </w:rPr>
              <w:t xml:space="preserve"> </w:t>
            </w:r>
          </w:p>
        </w:tc>
      </w:tr>
    </w:tbl>
    <w:p w:rsidR="00993DD8" w:rsidRPr="00530C4C" w:rsidRDefault="00993DD8">
      <w:pPr>
        <w:rPr>
          <w:sz w:val="20"/>
        </w:rPr>
      </w:pPr>
      <w:r w:rsidRPr="00530C4C">
        <w:rPr>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57"/>
        <w:gridCol w:w="7719"/>
      </w:tblGrid>
      <w:tr w:rsidR="000D3C39" w:rsidRPr="00530C4C" w:rsidTr="00D6154D">
        <w:tc>
          <w:tcPr>
            <w:tcW w:w="2827" w:type="dxa"/>
          </w:tcPr>
          <w:p w:rsidR="000D3C39" w:rsidRPr="00530C4C" w:rsidRDefault="000D3C39" w:rsidP="002466A0">
            <w:pPr>
              <w:spacing w:before="120"/>
              <w:rPr>
                <w:rFonts w:ascii="Verdana" w:hAnsi="Verdana" w:cs="Arial"/>
                <w:sz w:val="20"/>
              </w:rPr>
            </w:pPr>
            <w:r w:rsidRPr="00530C4C">
              <w:rPr>
                <w:rFonts w:ascii="Verdana" w:hAnsi="Verdana" w:cs="Arial"/>
                <w:b/>
                <w:bCs/>
                <w:sz w:val="20"/>
              </w:rPr>
              <w:lastRenderedPageBreak/>
              <w:t>Eligibility:</w:t>
            </w:r>
          </w:p>
        </w:tc>
        <w:tc>
          <w:tcPr>
            <w:tcW w:w="6749" w:type="dxa"/>
          </w:tcPr>
          <w:p w:rsidR="000D3C39" w:rsidRPr="00530C4C" w:rsidRDefault="00530C4C" w:rsidP="002466A0">
            <w:pPr>
              <w:spacing w:before="120"/>
              <w:jc w:val="both"/>
              <w:rPr>
                <w:rFonts w:ascii="Verdana" w:hAnsi="Verdana" w:cs="Arial"/>
                <w:sz w:val="20"/>
              </w:rPr>
            </w:pPr>
            <w:r w:rsidRPr="00530C4C">
              <w:rPr>
                <w:rFonts w:ascii="Verdana" w:hAnsi="Verdana" w:cs="Arial"/>
                <w:b/>
                <w:i/>
                <w:sz w:val="20"/>
              </w:rPr>
              <w:t xml:space="preserve">Best </w:t>
            </w:r>
            <w:proofErr w:type="spellStart"/>
            <w:r w:rsidRPr="00530C4C">
              <w:rPr>
                <w:rFonts w:ascii="Verdana" w:hAnsi="Verdana" w:cs="Arial"/>
                <w:b/>
                <w:i/>
                <w:sz w:val="20"/>
              </w:rPr>
              <w:t>Valen</w:t>
            </w:r>
            <w:proofErr w:type="spellEnd"/>
            <w:r w:rsidRPr="00530C4C">
              <w:rPr>
                <w:rFonts w:ascii="Verdana" w:hAnsi="Verdana" w:cs="Arial"/>
                <w:b/>
                <w:i/>
                <w:sz w:val="20"/>
              </w:rPr>
              <w:t>-Times Ever Meet</w:t>
            </w:r>
            <w:r w:rsidR="000D3C39" w:rsidRPr="00530C4C">
              <w:rPr>
                <w:rFonts w:ascii="Verdana" w:hAnsi="Verdana" w:cs="Arial"/>
                <w:b/>
                <w:i/>
                <w:sz w:val="20"/>
              </w:rPr>
              <w:t xml:space="preserve"> </w:t>
            </w:r>
            <w:r w:rsidR="000D3C39" w:rsidRPr="00530C4C">
              <w:rPr>
                <w:rFonts w:ascii="Verdana" w:hAnsi="Verdana" w:cs="Arial"/>
                <w:sz w:val="20"/>
              </w:rPr>
              <w:t>is</w:t>
            </w:r>
            <w:r w:rsidRPr="00530C4C">
              <w:rPr>
                <w:rFonts w:ascii="Verdana" w:hAnsi="Verdana" w:cs="Arial"/>
                <w:sz w:val="20"/>
              </w:rPr>
              <w:t xml:space="preserve"> an ABC Meet</w:t>
            </w:r>
            <w:r w:rsidR="000D3C39" w:rsidRPr="00530C4C">
              <w:rPr>
                <w:rFonts w:ascii="Verdana" w:hAnsi="Verdana" w:cs="Arial"/>
                <w:sz w:val="20"/>
              </w:rPr>
              <w:t xml:space="preserve"> for</w:t>
            </w:r>
            <w:r w:rsidRPr="00530C4C">
              <w:rPr>
                <w:rFonts w:ascii="Verdana" w:hAnsi="Verdana" w:cs="Arial"/>
                <w:sz w:val="20"/>
              </w:rPr>
              <w:t xml:space="preserve"> all</w:t>
            </w:r>
            <w:r w:rsidR="000D3C39" w:rsidRPr="00530C4C">
              <w:rPr>
                <w:rFonts w:ascii="Verdana" w:hAnsi="Verdana" w:cs="Arial"/>
                <w:sz w:val="20"/>
              </w:rPr>
              <w:t xml:space="preserve"> </w:t>
            </w:r>
            <w:proofErr w:type="gramStart"/>
            <w:r w:rsidR="000D3C39" w:rsidRPr="00530C4C">
              <w:rPr>
                <w:rFonts w:ascii="Verdana" w:hAnsi="Verdana" w:cs="Arial"/>
                <w:sz w:val="20"/>
              </w:rPr>
              <w:t xml:space="preserve">swimmers </w:t>
            </w:r>
            <w:r w:rsidR="000D3C39" w:rsidRPr="00530C4C">
              <w:rPr>
                <w:rFonts w:ascii="Verdana" w:hAnsi="Verdana" w:cs="Arial"/>
                <w:b/>
                <w:i/>
                <w:sz w:val="20"/>
              </w:rPr>
              <w:t>.</w:t>
            </w:r>
            <w:proofErr w:type="gramEnd"/>
            <w:r w:rsidR="000D3C39" w:rsidRPr="00530C4C">
              <w:rPr>
                <w:rFonts w:ascii="Verdana" w:hAnsi="Verdana" w:cs="Arial"/>
                <w:sz w:val="20"/>
              </w:rPr>
              <w:t xml:space="preserve"> All swimmers must be currently registered with United States of America Swimming (USA-S). A swimmer's age on </w:t>
            </w:r>
            <w:r w:rsidRPr="00530C4C">
              <w:rPr>
                <w:rFonts w:ascii="Verdana" w:hAnsi="Verdana" w:cs="Arial"/>
                <w:b/>
                <w:i/>
                <w:sz w:val="20"/>
              </w:rPr>
              <w:t>Friday, February 15</w:t>
            </w:r>
            <w:r w:rsidRPr="00530C4C">
              <w:rPr>
                <w:rFonts w:ascii="Verdana" w:hAnsi="Verdana" w:cs="Arial"/>
                <w:b/>
                <w:i/>
                <w:sz w:val="20"/>
                <w:vertAlign w:val="superscript"/>
              </w:rPr>
              <w:t>th</w:t>
            </w:r>
            <w:r w:rsidRPr="00530C4C">
              <w:rPr>
                <w:rFonts w:ascii="Verdana" w:hAnsi="Verdana" w:cs="Arial"/>
                <w:b/>
                <w:i/>
                <w:sz w:val="20"/>
              </w:rPr>
              <w:t>, 2013</w:t>
            </w:r>
            <w:r w:rsidR="000D3C39" w:rsidRPr="00530C4C">
              <w:rPr>
                <w:rFonts w:ascii="Verdana" w:hAnsi="Verdana" w:cs="Arial"/>
                <w:sz w:val="20"/>
              </w:rPr>
              <w:t xml:space="preserve"> will determine his/her eligibility for a particular age group.</w:t>
            </w:r>
          </w:p>
          <w:p w:rsidR="00993DD8" w:rsidRPr="00530C4C" w:rsidRDefault="00993DD8" w:rsidP="002466A0">
            <w:pPr>
              <w:spacing w:before="120"/>
              <w:jc w:val="both"/>
              <w:rPr>
                <w:rFonts w:ascii="Verdana" w:hAnsi="Verdana" w:cs="Arial"/>
                <w:sz w:val="20"/>
              </w:rPr>
            </w:pPr>
          </w:p>
        </w:tc>
      </w:tr>
      <w:tr w:rsidR="000D3C39" w:rsidRPr="00530C4C" w:rsidTr="00D6154D">
        <w:tc>
          <w:tcPr>
            <w:tcW w:w="2827" w:type="dxa"/>
          </w:tcPr>
          <w:p w:rsidR="000D3C39" w:rsidRPr="00530C4C" w:rsidRDefault="000D3C39" w:rsidP="002466A0">
            <w:pPr>
              <w:spacing w:before="120"/>
              <w:rPr>
                <w:rFonts w:ascii="Verdana" w:hAnsi="Verdana" w:cs="Arial"/>
                <w:sz w:val="20"/>
                <w:highlight w:val="yellow"/>
              </w:rPr>
            </w:pPr>
            <w:r w:rsidRPr="00530C4C">
              <w:rPr>
                <w:rFonts w:ascii="Verdana" w:hAnsi="Verdana" w:cs="Arial"/>
                <w:b/>
                <w:bCs/>
                <w:sz w:val="20"/>
              </w:rPr>
              <w:t>Deck Registration:</w:t>
            </w:r>
          </w:p>
        </w:tc>
        <w:tc>
          <w:tcPr>
            <w:tcW w:w="6749" w:type="dxa"/>
          </w:tcPr>
          <w:p w:rsidR="00993DD8" w:rsidRPr="00530C4C" w:rsidRDefault="000D3C39" w:rsidP="0011307E">
            <w:pPr>
              <w:spacing w:before="120"/>
              <w:jc w:val="both"/>
              <w:rPr>
                <w:rFonts w:ascii="Verdana" w:hAnsi="Verdana" w:cs="Arial"/>
                <w:bCs/>
                <w:sz w:val="20"/>
              </w:rPr>
            </w:pPr>
            <w:r w:rsidRPr="00530C4C">
              <w:rPr>
                <w:rFonts w:ascii="Verdana" w:hAnsi="Verdana" w:cs="Arial"/>
                <w:bCs/>
                <w:sz w:val="20"/>
              </w:rPr>
              <w:t xml:space="preserve">Unregistered swimmers </w:t>
            </w:r>
            <w:r w:rsidR="0011307E" w:rsidRPr="00530C4C">
              <w:rPr>
                <w:rFonts w:ascii="Verdana" w:hAnsi="Verdana" w:cs="Arial"/>
                <w:bCs/>
                <w:i/>
                <w:sz w:val="20"/>
              </w:rPr>
              <w:t>must</w:t>
            </w:r>
            <w:r w:rsidRPr="00530C4C">
              <w:rPr>
                <w:rFonts w:ascii="Verdana" w:hAnsi="Verdana" w:cs="Arial"/>
                <w:bCs/>
                <w:sz w:val="20"/>
              </w:rPr>
              <w:t xml:space="preserve"> register on deck at this meet </w:t>
            </w:r>
            <w:r w:rsidRPr="00530C4C">
              <w:rPr>
                <w:rFonts w:ascii="Verdana" w:hAnsi="Verdana" w:cs="Arial"/>
                <w:bCs/>
                <w:i/>
                <w:sz w:val="20"/>
              </w:rPr>
              <w:t xml:space="preserve">by turning in the athlete registration form and payment to the Meet </w:t>
            </w:r>
            <w:r w:rsidR="0011307E" w:rsidRPr="00530C4C">
              <w:rPr>
                <w:rFonts w:ascii="Verdana" w:hAnsi="Verdana" w:cs="Arial"/>
                <w:bCs/>
                <w:i/>
                <w:sz w:val="20"/>
              </w:rPr>
              <w:t>Referee</w:t>
            </w:r>
            <w:r w:rsidRPr="00530C4C">
              <w:rPr>
                <w:rFonts w:ascii="Verdana" w:hAnsi="Verdana" w:cs="Arial"/>
                <w:bCs/>
                <w:i/>
                <w:sz w:val="20"/>
              </w:rPr>
              <w:t>.  The cost of registering on dec</w:t>
            </w:r>
            <w:r w:rsidR="006002D7" w:rsidRPr="00530C4C">
              <w:rPr>
                <w:rFonts w:ascii="Verdana" w:hAnsi="Verdana" w:cs="Arial"/>
                <w:bCs/>
                <w:i/>
                <w:sz w:val="20"/>
              </w:rPr>
              <w:t>k is double the normal fee ($118 per swimmer for 2012-13</w:t>
            </w:r>
            <w:r w:rsidRPr="00530C4C">
              <w:rPr>
                <w:rFonts w:ascii="Verdana" w:hAnsi="Verdana" w:cs="Arial"/>
                <w:bCs/>
                <w:i/>
                <w:sz w:val="20"/>
              </w:rPr>
              <w:t xml:space="preserve"> registration)</w:t>
            </w:r>
            <w:r w:rsidRPr="00530C4C">
              <w:rPr>
                <w:rFonts w:ascii="Verdana" w:hAnsi="Verdana" w:cs="Arial"/>
                <w:bCs/>
                <w:sz w:val="20"/>
              </w:rPr>
              <w:t>.</w:t>
            </w:r>
          </w:p>
          <w:p w:rsidR="0011307E" w:rsidRPr="00530C4C" w:rsidRDefault="0011307E" w:rsidP="0011307E">
            <w:pPr>
              <w:spacing w:before="120"/>
              <w:jc w:val="both"/>
              <w:rPr>
                <w:rFonts w:ascii="Verdana" w:hAnsi="Verdana" w:cs="Arial"/>
                <w:bCs/>
                <w:sz w:val="20"/>
              </w:rPr>
            </w:pPr>
          </w:p>
        </w:tc>
      </w:tr>
      <w:tr w:rsidR="000D3C39" w:rsidRPr="00530C4C" w:rsidTr="00D6154D">
        <w:tc>
          <w:tcPr>
            <w:tcW w:w="2827" w:type="dxa"/>
          </w:tcPr>
          <w:p w:rsidR="000D3C39" w:rsidRPr="00530C4C" w:rsidRDefault="000D3C39" w:rsidP="002466A0">
            <w:pPr>
              <w:spacing w:before="120"/>
              <w:rPr>
                <w:rFonts w:ascii="Verdana" w:hAnsi="Verdana" w:cs="Arial"/>
                <w:sz w:val="20"/>
              </w:rPr>
            </w:pPr>
            <w:r w:rsidRPr="00530C4C">
              <w:rPr>
                <w:rFonts w:ascii="Verdana" w:hAnsi="Verdana" w:cs="Arial"/>
                <w:b/>
                <w:bCs/>
                <w:sz w:val="20"/>
              </w:rPr>
              <w:t>Meet Format:</w:t>
            </w:r>
          </w:p>
        </w:tc>
        <w:tc>
          <w:tcPr>
            <w:tcW w:w="6749" w:type="dxa"/>
          </w:tcPr>
          <w:p w:rsidR="000D3C39" w:rsidRPr="00530C4C" w:rsidRDefault="00530C4C" w:rsidP="002466A0">
            <w:pPr>
              <w:spacing w:before="120"/>
              <w:rPr>
                <w:rFonts w:ascii="Verdana" w:hAnsi="Verdana" w:cs="Arial"/>
                <w:b/>
                <w:i/>
                <w:sz w:val="20"/>
              </w:rPr>
            </w:pPr>
            <w:r w:rsidRPr="00530C4C">
              <w:rPr>
                <w:rFonts w:ascii="Verdana" w:hAnsi="Verdana" w:cs="Arial"/>
                <w:b/>
                <w:i/>
                <w:sz w:val="20"/>
              </w:rPr>
              <w:t>Timed Finals.</w:t>
            </w:r>
          </w:p>
          <w:p w:rsidR="00993DD8" w:rsidRPr="00530C4C" w:rsidRDefault="00993DD8" w:rsidP="002466A0">
            <w:pPr>
              <w:spacing w:before="120"/>
              <w:rPr>
                <w:rFonts w:ascii="Verdana" w:hAnsi="Verdana" w:cs="Arial"/>
                <w:sz w:val="20"/>
              </w:rPr>
            </w:pPr>
          </w:p>
        </w:tc>
      </w:tr>
      <w:tr w:rsidR="000D3C39" w:rsidRPr="00530C4C" w:rsidTr="00D6154D">
        <w:tc>
          <w:tcPr>
            <w:tcW w:w="2827" w:type="dxa"/>
          </w:tcPr>
          <w:p w:rsidR="000D3C39" w:rsidRPr="00530C4C" w:rsidRDefault="000D3C39" w:rsidP="002466A0">
            <w:pPr>
              <w:spacing w:before="120"/>
              <w:rPr>
                <w:rFonts w:ascii="Verdana" w:hAnsi="Verdana" w:cs="Arial"/>
                <w:sz w:val="20"/>
              </w:rPr>
            </w:pPr>
            <w:r w:rsidRPr="00530C4C">
              <w:rPr>
                <w:rFonts w:ascii="Verdana" w:hAnsi="Verdana" w:cs="Arial"/>
                <w:b/>
                <w:bCs/>
                <w:sz w:val="20"/>
              </w:rPr>
              <w:t>Entry Limits:</w:t>
            </w:r>
          </w:p>
        </w:tc>
        <w:tc>
          <w:tcPr>
            <w:tcW w:w="6749" w:type="dxa"/>
          </w:tcPr>
          <w:p w:rsidR="000D3C39" w:rsidRPr="00530C4C" w:rsidRDefault="000D3C39" w:rsidP="002466A0">
            <w:pPr>
              <w:spacing w:before="120"/>
              <w:jc w:val="both"/>
              <w:rPr>
                <w:rFonts w:ascii="Verdana" w:hAnsi="Verdana" w:cs="Arial"/>
                <w:sz w:val="20"/>
              </w:rPr>
            </w:pPr>
            <w:r w:rsidRPr="00530C4C">
              <w:rPr>
                <w:rFonts w:ascii="Verdana" w:hAnsi="Verdana" w:cs="Arial"/>
                <w:sz w:val="20"/>
              </w:rPr>
              <w:t>Entries will be accepted on a first come first serve basis by date of email for electronic entries and date of receipt by the entry chair for hard copy entries until the Michigan Swimming Four (4) hour per session maximum time limit is met. As set forth in entry procedures below, (A) a hard copy of your club’s entry summary sheet, (B) a hard copy of your club’s signed release/waiver agreement (C) your club’s certification of entered athletes and (D) your club’s entry and entry fees must be received by the Entry Chair in a timely fashion prior to the start of the meet, or your swimmers will not be allowed to swim in the meet.  Entries received after the four (4) hour per session time limit has been met will be returned even if received before the entry deadline.</w:t>
            </w:r>
          </w:p>
          <w:p w:rsidR="00993DD8" w:rsidRPr="00530C4C" w:rsidRDefault="00993DD8" w:rsidP="002466A0">
            <w:pPr>
              <w:spacing w:before="120"/>
              <w:rPr>
                <w:rFonts w:ascii="Verdana" w:hAnsi="Verdana" w:cs="Arial"/>
                <w:sz w:val="20"/>
              </w:rPr>
            </w:pPr>
          </w:p>
        </w:tc>
      </w:tr>
      <w:tr w:rsidR="000D3C39" w:rsidRPr="00530C4C" w:rsidTr="00D6154D">
        <w:tc>
          <w:tcPr>
            <w:tcW w:w="2827" w:type="dxa"/>
          </w:tcPr>
          <w:p w:rsidR="000D3C39" w:rsidRPr="00530C4C" w:rsidRDefault="000D3C39" w:rsidP="002466A0">
            <w:pPr>
              <w:spacing w:before="120"/>
              <w:rPr>
                <w:rFonts w:ascii="Verdana" w:hAnsi="Verdana" w:cs="Arial"/>
                <w:sz w:val="20"/>
              </w:rPr>
            </w:pPr>
            <w:r w:rsidRPr="00530C4C">
              <w:rPr>
                <w:rFonts w:ascii="Verdana" w:hAnsi="Verdana" w:cs="Arial"/>
                <w:b/>
                <w:bCs/>
                <w:sz w:val="20"/>
              </w:rPr>
              <w:t>Swimmers Without A Coach:</w:t>
            </w:r>
          </w:p>
        </w:tc>
        <w:tc>
          <w:tcPr>
            <w:tcW w:w="6749" w:type="dxa"/>
          </w:tcPr>
          <w:p w:rsidR="000D3C39" w:rsidRPr="00530C4C" w:rsidRDefault="000D3C39" w:rsidP="002466A0">
            <w:pPr>
              <w:spacing w:before="120"/>
              <w:jc w:val="both"/>
              <w:rPr>
                <w:rFonts w:ascii="Verdana" w:hAnsi="Verdana" w:cs="Arial"/>
                <w:bCs/>
                <w:sz w:val="20"/>
              </w:rPr>
            </w:pPr>
            <w:r w:rsidRPr="00530C4C">
              <w:rPr>
                <w:rFonts w:ascii="Verdana" w:hAnsi="Verdana" w:cs="Arial"/>
                <w:bCs/>
                <w:sz w:val="20"/>
              </w:rPr>
              <w:t>Any swimmer entered in the meet, unaccompanied by a USA-S member coach, must be certified by a USA-S member coach as being proficient in performing a racing start or must start each race from within the water.  It is the responsibility of the swimmer or the swimmer’s legal guardian to ensure compliance with this requirement.</w:t>
            </w:r>
          </w:p>
          <w:p w:rsidR="00993DD8" w:rsidRPr="00530C4C" w:rsidRDefault="00993DD8" w:rsidP="002466A0">
            <w:pPr>
              <w:spacing w:before="120"/>
              <w:rPr>
                <w:rFonts w:ascii="Verdana" w:hAnsi="Verdana" w:cs="Arial"/>
                <w:sz w:val="20"/>
              </w:rPr>
            </w:pPr>
          </w:p>
        </w:tc>
      </w:tr>
      <w:tr w:rsidR="000D3C39" w:rsidRPr="00530C4C" w:rsidTr="0042700B">
        <w:tc>
          <w:tcPr>
            <w:tcW w:w="0" w:type="auto"/>
          </w:tcPr>
          <w:p w:rsidR="000D3C39" w:rsidRPr="00530C4C" w:rsidRDefault="000D3C39" w:rsidP="002466A0">
            <w:pPr>
              <w:spacing w:before="120"/>
              <w:rPr>
                <w:rFonts w:ascii="Verdana" w:hAnsi="Verdana" w:cs="Arial"/>
                <w:sz w:val="20"/>
              </w:rPr>
            </w:pPr>
            <w:r w:rsidRPr="00530C4C">
              <w:rPr>
                <w:rFonts w:ascii="Verdana" w:hAnsi="Verdana" w:cs="Arial"/>
                <w:b/>
                <w:bCs/>
                <w:sz w:val="20"/>
              </w:rPr>
              <w:t>Individual Entry Limits:</w:t>
            </w:r>
          </w:p>
        </w:tc>
        <w:tc>
          <w:tcPr>
            <w:tcW w:w="0" w:type="auto"/>
          </w:tcPr>
          <w:p w:rsidR="00993DD8" w:rsidRPr="00530C4C" w:rsidRDefault="00530C4C" w:rsidP="00530C4C">
            <w:pPr>
              <w:spacing w:before="120"/>
              <w:jc w:val="both"/>
              <w:rPr>
                <w:rFonts w:ascii="Verdana" w:hAnsi="Verdana" w:cs="Arial"/>
                <w:sz w:val="20"/>
              </w:rPr>
            </w:pPr>
            <w:r>
              <w:rPr>
                <w:rFonts w:ascii="Verdana" w:hAnsi="Verdana" w:cs="Arial"/>
                <w:sz w:val="20"/>
              </w:rPr>
              <w:t>Swimmers may enter a maximum of four (4) individual events per session, and no more than a (5) event</w:t>
            </w:r>
            <w:r w:rsidR="00E83767">
              <w:rPr>
                <w:rFonts w:ascii="Verdana" w:hAnsi="Verdana" w:cs="Arial"/>
                <w:sz w:val="20"/>
              </w:rPr>
              <w:t>s</w:t>
            </w:r>
            <w:r>
              <w:rPr>
                <w:rFonts w:ascii="Verdana" w:hAnsi="Verdana" w:cs="Arial"/>
                <w:sz w:val="20"/>
              </w:rPr>
              <w:t xml:space="preserve"> total for the day.</w:t>
            </w:r>
            <w:r w:rsidR="00E83767">
              <w:rPr>
                <w:rFonts w:ascii="Verdana" w:hAnsi="Verdana" w:cs="Arial"/>
                <w:sz w:val="20"/>
              </w:rPr>
              <w:t xml:space="preserve"> Entry limits for Friday session is a maximum of two (2) events. The meet maximum for all sessions is twelve (12) events total for the whole meet. </w:t>
            </w:r>
          </w:p>
        </w:tc>
      </w:tr>
      <w:tr w:rsidR="000D3C39" w:rsidRPr="00530C4C" w:rsidTr="0042700B">
        <w:tc>
          <w:tcPr>
            <w:tcW w:w="0" w:type="auto"/>
          </w:tcPr>
          <w:p w:rsidR="000D3C39" w:rsidRPr="00530C4C" w:rsidRDefault="000D3C39" w:rsidP="002466A0">
            <w:pPr>
              <w:spacing w:before="120"/>
              <w:rPr>
                <w:rFonts w:ascii="Verdana" w:hAnsi="Verdana" w:cs="Arial"/>
                <w:sz w:val="20"/>
              </w:rPr>
            </w:pPr>
            <w:r w:rsidRPr="00530C4C">
              <w:rPr>
                <w:rFonts w:ascii="Verdana" w:hAnsi="Verdana" w:cs="Arial"/>
                <w:b/>
                <w:bCs/>
                <w:sz w:val="20"/>
              </w:rPr>
              <w:t>Electronic Entries:</w:t>
            </w:r>
          </w:p>
        </w:tc>
        <w:tc>
          <w:tcPr>
            <w:tcW w:w="0" w:type="auto"/>
          </w:tcPr>
          <w:p w:rsidR="00993DD8" w:rsidRPr="00DF3278" w:rsidRDefault="00DF3278" w:rsidP="00DF3278">
            <w:pPr>
              <w:spacing w:before="120"/>
              <w:jc w:val="both"/>
              <w:rPr>
                <w:rFonts w:ascii="Verdana" w:hAnsi="Verdana" w:cs="Arial"/>
                <w:b/>
                <w:i/>
                <w:sz w:val="20"/>
              </w:rPr>
            </w:pPr>
            <w:r>
              <w:rPr>
                <w:rFonts w:ascii="Verdana" w:hAnsi="Verdana" w:cs="Arial"/>
                <w:sz w:val="20"/>
              </w:rPr>
              <w:t>$4.00 per individual event and $12.00</w:t>
            </w:r>
            <w:r w:rsidR="000D3C39" w:rsidRPr="00530C4C">
              <w:rPr>
                <w:rFonts w:ascii="Verdana" w:hAnsi="Verdana" w:cs="Arial"/>
                <w:sz w:val="20"/>
              </w:rPr>
              <w:t xml:space="preserve"> for relays.  Please include a $1.00 Michigan Swimming surcharge for each swimmer entered.  Make checks payable to:</w:t>
            </w:r>
            <w:r>
              <w:rPr>
                <w:rFonts w:ascii="Verdana" w:hAnsi="Verdana" w:cs="Arial"/>
                <w:sz w:val="20"/>
              </w:rPr>
              <w:t xml:space="preserve"> </w:t>
            </w:r>
            <w:r w:rsidRPr="00DF3278">
              <w:rPr>
                <w:rFonts w:ascii="Verdana" w:hAnsi="Verdana" w:cs="Arial"/>
                <w:b/>
                <w:sz w:val="20"/>
              </w:rPr>
              <w:t>Huron Valley Schools</w:t>
            </w:r>
            <w:r w:rsidR="000D3C39" w:rsidRPr="00530C4C">
              <w:rPr>
                <w:rFonts w:ascii="Verdana" w:hAnsi="Verdana" w:cs="Arial"/>
                <w:sz w:val="20"/>
              </w:rPr>
              <w:t xml:space="preserve">. </w:t>
            </w:r>
          </w:p>
        </w:tc>
      </w:tr>
      <w:tr w:rsidR="000D3C39" w:rsidRPr="00530C4C" w:rsidTr="0042700B">
        <w:tc>
          <w:tcPr>
            <w:tcW w:w="0" w:type="auto"/>
          </w:tcPr>
          <w:p w:rsidR="000D3C39" w:rsidRPr="00530C4C" w:rsidRDefault="000D3C39" w:rsidP="002466A0">
            <w:pPr>
              <w:spacing w:before="120"/>
              <w:rPr>
                <w:rFonts w:ascii="Verdana" w:hAnsi="Verdana" w:cs="Arial"/>
                <w:sz w:val="20"/>
              </w:rPr>
            </w:pPr>
            <w:r w:rsidRPr="00530C4C">
              <w:rPr>
                <w:rFonts w:ascii="Verdana" w:hAnsi="Verdana" w:cs="Arial"/>
                <w:b/>
                <w:bCs/>
                <w:sz w:val="20"/>
              </w:rPr>
              <w:t>Paper Entries:</w:t>
            </w:r>
          </w:p>
        </w:tc>
        <w:tc>
          <w:tcPr>
            <w:tcW w:w="0" w:type="auto"/>
          </w:tcPr>
          <w:p w:rsidR="000D3C39" w:rsidRDefault="000D3C39" w:rsidP="002466A0">
            <w:pPr>
              <w:spacing w:before="120"/>
              <w:jc w:val="both"/>
              <w:rPr>
                <w:rFonts w:ascii="Verdana" w:hAnsi="Verdana" w:cs="Arial"/>
                <w:sz w:val="20"/>
              </w:rPr>
            </w:pPr>
            <w:r w:rsidRPr="00530C4C">
              <w:rPr>
                <w:rFonts w:ascii="Verdana" w:hAnsi="Verdana" w:cs="Arial"/>
                <w:sz w:val="20"/>
              </w:rPr>
              <w:t>MS rules regarding non-e</w:t>
            </w:r>
            <w:r w:rsidR="00DF3278">
              <w:rPr>
                <w:rFonts w:ascii="Verdana" w:hAnsi="Verdana" w:cs="Arial"/>
                <w:sz w:val="20"/>
              </w:rPr>
              <w:t>lectronic entries apply.  $5.00</w:t>
            </w:r>
            <w:r w:rsidRPr="00530C4C">
              <w:rPr>
                <w:rFonts w:ascii="Verdana" w:hAnsi="Verdana" w:cs="Arial"/>
                <w:sz w:val="20"/>
              </w:rPr>
              <w:t xml:space="preserve"> </w:t>
            </w:r>
            <w:r w:rsidR="00DF3278">
              <w:rPr>
                <w:rFonts w:ascii="Verdana" w:hAnsi="Verdana" w:cs="Arial"/>
                <w:sz w:val="20"/>
              </w:rPr>
              <w:t xml:space="preserve">per individual event and $13.00 </w:t>
            </w:r>
            <w:r w:rsidRPr="00530C4C">
              <w:rPr>
                <w:rFonts w:ascii="Verdana" w:hAnsi="Verdana" w:cs="Arial"/>
                <w:sz w:val="20"/>
              </w:rPr>
              <w:t>for relays.</w:t>
            </w:r>
            <w:r w:rsidRPr="00530C4C">
              <w:rPr>
                <w:rFonts w:ascii="Verdana" w:hAnsi="Verdana" w:cs="Arial"/>
                <w:b/>
                <w:i/>
                <w:sz w:val="20"/>
              </w:rPr>
              <w:t xml:space="preserve"> </w:t>
            </w:r>
            <w:r w:rsidRPr="00530C4C">
              <w:rPr>
                <w:rFonts w:ascii="Verdana" w:hAnsi="Verdana" w:cs="Arial"/>
                <w:sz w:val="20"/>
              </w:rPr>
              <w:t xml:space="preserve">There is a $1.00 additional charge per individual event and $1.00 per relay event paid if the entry is not submitted in Hy-Tek format.  The Michigan Swimming $1.00 general surcharge for each swimmer also applies to paper entries.  Paper entries may be submitted to the entry chair on a spreadsheet of your choice however the paper entry </w:t>
            </w:r>
            <w:r w:rsidRPr="00530C4C">
              <w:rPr>
                <w:rFonts w:ascii="Verdana" w:hAnsi="Verdana" w:cs="Arial"/>
                <w:i/>
                <w:iCs/>
                <w:sz w:val="20"/>
              </w:rPr>
              <w:t>must</w:t>
            </w:r>
            <w:r w:rsidRPr="00530C4C">
              <w:rPr>
                <w:rFonts w:ascii="Verdana" w:hAnsi="Verdana" w:cs="Arial"/>
                <w:sz w:val="20"/>
              </w:rPr>
              <w:t xml:space="preserve"> be logically formatted and must contain all pertinent information to allow the entry chair to easily enter the swimmer(s) in the correct events with correct seed times.</w:t>
            </w:r>
          </w:p>
          <w:p w:rsidR="00E83767" w:rsidRPr="00530C4C" w:rsidRDefault="00E83767" w:rsidP="002466A0">
            <w:pPr>
              <w:spacing w:before="120"/>
              <w:jc w:val="both"/>
              <w:rPr>
                <w:rFonts w:ascii="Verdana" w:hAnsi="Verdana" w:cs="Arial"/>
                <w:sz w:val="20"/>
              </w:rPr>
            </w:pPr>
          </w:p>
          <w:p w:rsidR="00993DD8" w:rsidRPr="00530C4C" w:rsidRDefault="00993DD8" w:rsidP="002466A0">
            <w:pPr>
              <w:spacing w:before="120"/>
              <w:rPr>
                <w:rFonts w:ascii="Verdana" w:hAnsi="Verdana" w:cs="Arial"/>
                <w:sz w:val="20"/>
              </w:rPr>
            </w:pPr>
          </w:p>
        </w:tc>
      </w:tr>
      <w:tr w:rsidR="000D3C39" w:rsidRPr="00530C4C" w:rsidTr="0042700B">
        <w:tc>
          <w:tcPr>
            <w:tcW w:w="0" w:type="auto"/>
          </w:tcPr>
          <w:p w:rsidR="000D3C39" w:rsidRPr="00530C4C" w:rsidRDefault="000D3C39" w:rsidP="002466A0">
            <w:pPr>
              <w:spacing w:before="120"/>
              <w:jc w:val="both"/>
              <w:rPr>
                <w:rFonts w:ascii="Verdana" w:hAnsi="Verdana" w:cs="Arial"/>
                <w:b/>
                <w:bCs/>
                <w:sz w:val="20"/>
              </w:rPr>
            </w:pPr>
            <w:r w:rsidRPr="00530C4C">
              <w:rPr>
                <w:rFonts w:ascii="Verdana" w:hAnsi="Verdana" w:cs="Arial"/>
                <w:b/>
                <w:bCs/>
                <w:sz w:val="20"/>
              </w:rPr>
              <w:lastRenderedPageBreak/>
              <w:t xml:space="preserve">Entry </w:t>
            </w:r>
            <w:r w:rsidR="007A22B6" w:rsidRPr="00530C4C">
              <w:rPr>
                <w:rFonts w:ascii="Verdana" w:hAnsi="Verdana" w:cs="Arial"/>
                <w:b/>
                <w:bCs/>
                <w:sz w:val="20"/>
              </w:rPr>
              <w:t>Procedures:</w:t>
            </w:r>
          </w:p>
        </w:tc>
        <w:tc>
          <w:tcPr>
            <w:tcW w:w="0" w:type="auto"/>
          </w:tcPr>
          <w:p w:rsidR="00993DD8" w:rsidRPr="00530C4C" w:rsidRDefault="000D3C39" w:rsidP="0011307E">
            <w:pPr>
              <w:spacing w:before="120"/>
              <w:jc w:val="both"/>
              <w:rPr>
                <w:rFonts w:ascii="Verdana" w:hAnsi="Verdana"/>
                <w:sz w:val="20"/>
              </w:rPr>
            </w:pPr>
            <w:r w:rsidRPr="00530C4C">
              <w:rPr>
                <w:rFonts w:ascii="Verdana" w:hAnsi="Verdana" w:cs="Arial"/>
                <w:sz w:val="20"/>
              </w:rPr>
              <w:t xml:space="preserve">Entries may be submitted to the entry chairperson as of </w:t>
            </w:r>
            <w:r w:rsidR="0066520D" w:rsidRPr="0066520D">
              <w:rPr>
                <w:rFonts w:ascii="Verdana" w:hAnsi="Verdana" w:cs="Arial"/>
                <w:b/>
                <w:sz w:val="20"/>
              </w:rPr>
              <w:t>Friday, January 18</w:t>
            </w:r>
            <w:r w:rsidR="0066520D" w:rsidRPr="0066520D">
              <w:rPr>
                <w:rFonts w:ascii="Verdana" w:hAnsi="Verdana" w:cs="Arial"/>
                <w:b/>
                <w:sz w:val="20"/>
                <w:vertAlign w:val="superscript"/>
              </w:rPr>
              <w:t>th</w:t>
            </w:r>
            <w:r w:rsidR="0066520D" w:rsidRPr="0066520D">
              <w:rPr>
                <w:rFonts w:ascii="Verdana" w:hAnsi="Verdana" w:cs="Arial"/>
                <w:b/>
                <w:sz w:val="20"/>
              </w:rPr>
              <w:t xml:space="preserve"> at 8:00am</w:t>
            </w:r>
            <w:r w:rsidRPr="00530C4C">
              <w:rPr>
                <w:rFonts w:ascii="Verdana" w:hAnsi="Verdana" w:cs="Arial"/>
                <w:b/>
                <w:i/>
                <w:sz w:val="20"/>
              </w:rPr>
              <w:t xml:space="preserve">. </w:t>
            </w:r>
            <w:r w:rsidRPr="00530C4C">
              <w:rPr>
                <w:rFonts w:ascii="Verdana" w:hAnsi="Verdana" w:cs="Arial"/>
                <w:bCs/>
                <w:sz w:val="20"/>
              </w:rPr>
              <w:t xml:space="preserve">The entry chairperson must receive all entries no later than </w:t>
            </w:r>
            <w:r w:rsidR="0066520D">
              <w:rPr>
                <w:rFonts w:ascii="Verdana" w:hAnsi="Verdana" w:cs="Arial"/>
                <w:b/>
                <w:bCs/>
                <w:i/>
                <w:sz w:val="20"/>
              </w:rPr>
              <w:t>Friday, February 1</w:t>
            </w:r>
            <w:r w:rsidR="0066520D" w:rsidRPr="0066520D">
              <w:rPr>
                <w:rFonts w:ascii="Verdana" w:hAnsi="Verdana" w:cs="Arial"/>
                <w:b/>
                <w:bCs/>
                <w:i/>
                <w:sz w:val="20"/>
                <w:vertAlign w:val="superscript"/>
              </w:rPr>
              <w:t>st</w:t>
            </w:r>
            <w:r w:rsidRPr="00530C4C">
              <w:rPr>
                <w:rFonts w:ascii="Verdana" w:hAnsi="Verdana" w:cs="Arial"/>
                <w:b/>
                <w:i/>
                <w:sz w:val="20"/>
              </w:rPr>
              <w:t>.</w:t>
            </w:r>
            <w:r w:rsidRPr="00530C4C">
              <w:rPr>
                <w:rFonts w:ascii="Verdana" w:hAnsi="Verdana" w:cs="Arial"/>
                <w:sz w:val="20"/>
              </w:rPr>
              <w:t xml:space="preserve"> Entries must include correct swimmer name (as registered with USA/MS Swimming), age and USA number. You can import the order of events and event numbers from the Michigan Swimming website (</w:t>
            </w:r>
            <w:hyperlink r:id="rId6" w:history="1">
              <w:r w:rsidRPr="00530C4C">
                <w:rPr>
                  <w:rStyle w:val="Hyperlink"/>
                  <w:rFonts w:ascii="Verdana" w:hAnsi="Verdana" w:cs="Arial"/>
                  <w:sz w:val="20"/>
                </w:rPr>
                <w:t>http://www.miswim.org/</w:t>
              </w:r>
            </w:hyperlink>
            <w:r w:rsidR="0066520D">
              <w:rPr>
                <w:rFonts w:ascii="Verdana" w:hAnsi="Verdana" w:cs="Arial"/>
                <w:sz w:val="20"/>
              </w:rPr>
              <w:t xml:space="preserve">). </w:t>
            </w:r>
            <w:r w:rsidRPr="00530C4C">
              <w:rPr>
                <w:rFonts w:ascii="Verdana" w:hAnsi="Verdana" w:cs="Arial"/>
                <w:sz w:val="20"/>
              </w:rPr>
              <w:t xml:space="preserve">All individual entries should be submitted via electronic mail to the entry chairperson at </w:t>
            </w:r>
            <w:r w:rsidR="0066520D">
              <w:rPr>
                <w:rFonts w:ascii="Verdana" w:hAnsi="Verdana" w:cs="Arial"/>
                <w:b/>
                <w:i/>
                <w:sz w:val="20"/>
              </w:rPr>
              <w:t>hvpmeetentries@gmail.com</w:t>
            </w:r>
            <w:r w:rsidRPr="00530C4C">
              <w:rPr>
                <w:rFonts w:ascii="Verdana" w:hAnsi="Verdana" w:cs="Arial"/>
                <w:b/>
                <w:i/>
                <w:sz w:val="20"/>
              </w:rPr>
              <w:t xml:space="preserve">. </w:t>
            </w:r>
            <w:r w:rsidRPr="00530C4C">
              <w:rPr>
                <w:rFonts w:ascii="Verdana" w:hAnsi="Verdana" w:cs="Arial"/>
                <w:sz w:val="20"/>
              </w:rPr>
              <w:t xml:space="preserve"> </w:t>
            </w:r>
            <w:r w:rsidRPr="00530C4C">
              <w:rPr>
                <w:rFonts w:ascii="Verdana" w:hAnsi="Verdana" w:cs="Arial"/>
                <w:b/>
                <w:bCs/>
                <w:sz w:val="20"/>
              </w:rPr>
              <w:t xml:space="preserve"> </w:t>
            </w:r>
            <w:r w:rsidRPr="00530C4C">
              <w:rPr>
                <w:rFonts w:ascii="Verdana" w:hAnsi="Verdana" w:cs="Arial"/>
                <w:bCs/>
                <w:sz w:val="20"/>
              </w:rPr>
              <w:t xml:space="preserve">All entries will be processed in order by email date code or mail date code.  Any entries submitted will be considered provisional until such time as the entry chairperson has received a hard copy of: (a) your club's entries (Team Manager Meet Entries Report), (b) a hard copy of your club's signed release/waiver agreement (c) your clubs signed certification of entered athletes and (d) your club's entry fees.   This must be received in a timely fashion prior to the start of the meet or your swimmers will not be allowed to swim in the meet. </w:t>
            </w:r>
            <w:r w:rsidRPr="00530C4C">
              <w:rPr>
                <w:rFonts w:ascii="Verdana" w:hAnsi="Verdana" w:cs="Arial"/>
                <w:sz w:val="20"/>
              </w:rPr>
              <w:t xml:space="preserve">The complete </w:t>
            </w:r>
            <w:r w:rsidR="0066520D">
              <w:rPr>
                <w:rFonts w:ascii="Verdana" w:hAnsi="Verdana" w:cs="Arial"/>
                <w:b/>
                <w:i/>
                <w:sz w:val="20"/>
              </w:rPr>
              <w:t xml:space="preserve">Best </w:t>
            </w:r>
            <w:proofErr w:type="spellStart"/>
            <w:r w:rsidR="0066520D">
              <w:rPr>
                <w:rFonts w:ascii="Verdana" w:hAnsi="Verdana" w:cs="Arial"/>
                <w:b/>
                <w:i/>
                <w:sz w:val="20"/>
              </w:rPr>
              <w:t>Valen</w:t>
            </w:r>
            <w:proofErr w:type="spellEnd"/>
            <w:r w:rsidR="0066520D">
              <w:rPr>
                <w:rFonts w:ascii="Verdana" w:hAnsi="Verdana" w:cs="Arial"/>
                <w:b/>
                <w:i/>
                <w:sz w:val="20"/>
              </w:rPr>
              <w:t>-Times Ever Meet 2013</w:t>
            </w:r>
            <w:r w:rsidRPr="00530C4C">
              <w:rPr>
                <w:rFonts w:ascii="Verdana" w:hAnsi="Verdana" w:cs="Arial"/>
                <w:b/>
                <w:i/>
                <w:sz w:val="20"/>
              </w:rPr>
              <w:t xml:space="preserve"> </w:t>
            </w:r>
            <w:r w:rsidRPr="00530C4C">
              <w:rPr>
                <w:rFonts w:ascii="Verdana" w:hAnsi="Verdana" w:cs="Arial"/>
                <w:sz w:val="20"/>
              </w:rPr>
              <w:t xml:space="preserve">entry packet with entry forms is available on the Michigan Swimming Website at </w:t>
            </w:r>
            <w:hyperlink r:id="rId7" w:history="1">
              <w:r w:rsidRPr="00530C4C">
                <w:rPr>
                  <w:rStyle w:val="Hyperlink"/>
                  <w:rFonts w:ascii="Verdana" w:hAnsi="Verdana" w:cs="Arial"/>
                  <w:sz w:val="20"/>
                </w:rPr>
                <w:t>http://www.miswim.org/</w:t>
              </w:r>
            </w:hyperlink>
          </w:p>
        </w:tc>
      </w:tr>
      <w:tr w:rsidR="000D3C39" w:rsidRPr="00530C4C" w:rsidTr="0042700B">
        <w:tc>
          <w:tcPr>
            <w:tcW w:w="0" w:type="auto"/>
          </w:tcPr>
          <w:p w:rsidR="000D3C39" w:rsidRPr="00530C4C" w:rsidRDefault="000D3C39" w:rsidP="002466A0">
            <w:pPr>
              <w:spacing w:before="120"/>
              <w:rPr>
                <w:rFonts w:ascii="Verdana" w:hAnsi="Verdana" w:cs="Arial"/>
                <w:sz w:val="20"/>
              </w:rPr>
            </w:pPr>
            <w:r w:rsidRPr="00530C4C">
              <w:rPr>
                <w:rFonts w:ascii="Verdana" w:hAnsi="Verdana" w:cs="Arial"/>
                <w:b/>
                <w:sz w:val="20"/>
              </w:rPr>
              <w:t>Refunds:</w:t>
            </w:r>
          </w:p>
        </w:tc>
        <w:tc>
          <w:tcPr>
            <w:tcW w:w="0" w:type="auto"/>
          </w:tcPr>
          <w:p w:rsidR="000D3C39" w:rsidRPr="00530C4C" w:rsidRDefault="00993DD8" w:rsidP="002466A0">
            <w:pPr>
              <w:spacing w:before="120"/>
              <w:jc w:val="both"/>
              <w:rPr>
                <w:rFonts w:ascii="Verdana" w:hAnsi="Verdana" w:cs="Arial"/>
                <w:sz w:val="20"/>
              </w:rPr>
            </w:pPr>
            <w:r w:rsidRPr="00530C4C">
              <w:rPr>
                <w:rFonts w:ascii="Verdana" w:hAnsi="Verdana" w:cs="Arial"/>
                <w:sz w:val="20"/>
              </w:rPr>
              <w:t>Once a team or individual entry has been received and processed by the entry chair there are no refunds in full or in part unless the “over qualification exception” applies (see MS Rules).</w:t>
            </w:r>
          </w:p>
          <w:p w:rsidR="00993DD8" w:rsidRPr="00530C4C" w:rsidRDefault="00993DD8" w:rsidP="002466A0">
            <w:pPr>
              <w:spacing w:before="120"/>
              <w:rPr>
                <w:rFonts w:ascii="Verdana" w:hAnsi="Verdana" w:cs="Arial"/>
                <w:sz w:val="20"/>
              </w:rPr>
            </w:pPr>
          </w:p>
        </w:tc>
      </w:tr>
      <w:tr w:rsidR="003B6D44" w:rsidRPr="00530C4C" w:rsidTr="0042700B">
        <w:tc>
          <w:tcPr>
            <w:tcW w:w="0" w:type="auto"/>
          </w:tcPr>
          <w:p w:rsidR="000D3C39" w:rsidRPr="00530C4C" w:rsidRDefault="00993DD8" w:rsidP="002466A0">
            <w:pPr>
              <w:spacing w:before="120"/>
              <w:rPr>
                <w:rFonts w:ascii="Verdana" w:hAnsi="Verdana" w:cs="Arial"/>
                <w:sz w:val="20"/>
              </w:rPr>
            </w:pPr>
            <w:r w:rsidRPr="00530C4C">
              <w:rPr>
                <w:rFonts w:ascii="Verdana" w:hAnsi="Verdana" w:cs="Arial"/>
                <w:b/>
                <w:sz w:val="20"/>
              </w:rPr>
              <w:t>Entry Chair:</w:t>
            </w:r>
          </w:p>
        </w:tc>
        <w:tc>
          <w:tcPr>
            <w:tcW w:w="0" w:type="auto"/>
            <w:vAlign w:val="center"/>
          </w:tcPr>
          <w:p w:rsidR="00993DD8" w:rsidRPr="00530C4C" w:rsidRDefault="00993DD8" w:rsidP="0042700B">
            <w:pPr>
              <w:jc w:val="both"/>
              <w:rPr>
                <w:rFonts w:ascii="Verdana" w:hAnsi="Verdana"/>
                <w:sz w:val="20"/>
              </w:rPr>
            </w:pPr>
            <w:r w:rsidRPr="00530C4C">
              <w:rPr>
                <w:rFonts w:ascii="Verdana" w:hAnsi="Verdana"/>
                <w:sz w:val="20"/>
              </w:rPr>
              <w:t>Your club's Entry, Entry Summary Sheet, Release/Waiver,</w:t>
            </w:r>
            <w:ins w:id="0" w:author="John L" w:date="2012-09-27T10:13:00Z">
              <w:r w:rsidR="00B4669A" w:rsidRPr="00530C4C">
                <w:rPr>
                  <w:rFonts w:ascii="Verdana" w:hAnsi="Verdana"/>
                  <w:sz w:val="20"/>
                </w:rPr>
                <w:t xml:space="preserve"> </w:t>
              </w:r>
            </w:ins>
            <w:del w:id="1" w:author="John L" w:date="2012-09-27T10:07:00Z">
              <w:r w:rsidRPr="00530C4C" w:rsidDel="0042700B">
                <w:rPr>
                  <w:rFonts w:ascii="Verdana" w:hAnsi="Verdana"/>
                  <w:sz w:val="20"/>
                </w:rPr>
                <w:delText xml:space="preserve"> </w:delText>
              </w:r>
            </w:del>
            <w:r w:rsidRPr="00530C4C">
              <w:rPr>
                <w:rFonts w:ascii="Verdana" w:hAnsi="Verdana"/>
                <w:sz w:val="20"/>
              </w:rPr>
              <w:t>Certification of Entered Athletes and Check should be sent via U.S. mail or nationally recognized overnight courier to:</w:t>
            </w:r>
          </w:p>
          <w:p w:rsidR="000D3C39" w:rsidRDefault="0066520D" w:rsidP="0066520D">
            <w:pPr>
              <w:tabs>
                <w:tab w:val="left" w:pos="720"/>
                <w:tab w:val="left" w:pos="1440"/>
                <w:tab w:val="left" w:pos="2160"/>
              </w:tabs>
              <w:ind w:left="2160" w:hanging="2160"/>
              <w:jc w:val="center"/>
              <w:rPr>
                <w:rFonts w:ascii="Verdana" w:hAnsi="Verdana" w:cs="Arial"/>
                <w:b/>
                <w:i/>
                <w:sz w:val="20"/>
              </w:rPr>
            </w:pPr>
            <w:r>
              <w:rPr>
                <w:rFonts w:ascii="Verdana" w:hAnsi="Verdana" w:cs="Arial"/>
                <w:b/>
                <w:i/>
                <w:sz w:val="20"/>
              </w:rPr>
              <w:t>Janette Heaton: 10325 Glynn Rd, White Lake, MI 48386.</w:t>
            </w:r>
          </w:p>
          <w:p w:rsidR="0066520D" w:rsidRDefault="00AB6DFF" w:rsidP="0066520D">
            <w:pPr>
              <w:tabs>
                <w:tab w:val="left" w:pos="720"/>
                <w:tab w:val="left" w:pos="1440"/>
                <w:tab w:val="left" w:pos="2160"/>
              </w:tabs>
              <w:ind w:left="2160" w:hanging="2160"/>
              <w:jc w:val="center"/>
              <w:rPr>
                <w:rFonts w:ascii="Verdana" w:hAnsi="Verdana" w:cs="Arial"/>
                <w:b/>
                <w:i/>
                <w:sz w:val="20"/>
              </w:rPr>
            </w:pPr>
            <w:hyperlink r:id="rId8" w:history="1">
              <w:r w:rsidR="0066520D" w:rsidRPr="00AF7738">
                <w:rPr>
                  <w:rStyle w:val="Hyperlink"/>
                  <w:rFonts w:ascii="Verdana" w:hAnsi="Verdana" w:cs="Arial"/>
                  <w:b/>
                  <w:i/>
                  <w:sz w:val="20"/>
                </w:rPr>
                <w:t>Hvpmeetentries@gmail.com</w:t>
              </w:r>
            </w:hyperlink>
          </w:p>
          <w:p w:rsidR="0066520D" w:rsidRPr="00530C4C" w:rsidRDefault="0066520D" w:rsidP="0066520D">
            <w:pPr>
              <w:tabs>
                <w:tab w:val="left" w:pos="720"/>
                <w:tab w:val="left" w:pos="1440"/>
                <w:tab w:val="left" w:pos="2160"/>
              </w:tabs>
              <w:ind w:left="2160" w:hanging="2160"/>
              <w:jc w:val="center"/>
              <w:rPr>
                <w:rFonts w:ascii="Verdana" w:hAnsi="Verdana" w:cs="Arial"/>
                <w:sz w:val="20"/>
              </w:rPr>
            </w:pPr>
            <w:r>
              <w:rPr>
                <w:rFonts w:ascii="Verdana" w:hAnsi="Verdana" w:cs="Arial"/>
                <w:b/>
                <w:i/>
                <w:sz w:val="20"/>
              </w:rPr>
              <w:t>For questions call between 9am-4pm 248-790-5607</w:t>
            </w:r>
          </w:p>
        </w:tc>
      </w:tr>
      <w:tr w:rsidR="003B6D44" w:rsidRPr="00530C4C" w:rsidTr="0042700B">
        <w:tc>
          <w:tcPr>
            <w:tcW w:w="0" w:type="auto"/>
          </w:tcPr>
          <w:p w:rsidR="000D3C39" w:rsidRPr="00530C4C" w:rsidRDefault="00993DD8" w:rsidP="002466A0">
            <w:pPr>
              <w:spacing w:before="120"/>
              <w:rPr>
                <w:rFonts w:ascii="Verdana" w:hAnsi="Verdana" w:cs="Arial"/>
                <w:sz w:val="20"/>
              </w:rPr>
            </w:pPr>
            <w:r w:rsidRPr="00530C4C">
              <w:rPr>
                <w:rFonts w:ascii="Verdana" w:hAnsi="Verdana" w:cs="Arial"/>
                <w:b/>
                <w:bCs/>
                <w:sz w:val="20"/>
              </w:rPr>
              <w:t>Check In:</w:t>
            </w:r>
          </w:p>
        </w:tc>
        <w:tc>
          <w:tcPr>
            <w:tcW w:w="0" w:type="auto"/>
          </w:tcPr>
          <w:p w:rsidR="000D3C39" w:rsidRPr="00530C4C" w:rsidRDefault="00993DD8" w:rsidP="002466A0">
            <w:pPr>
              <w:spacing w:before="120"/>
              <w:jc w:val="both"/>
              <w:rPr>
                <w:rFonts w:ascii="Verdana" w:hAnsi="Verdana" w:cs="Arial"/>
                <w:b/>
                <w:i/>
                <w:sz w:val="20"/>
              </w:rPr>
            </w:pPr>
            <w:r w:rsidRPr="00530C4C">
              <w:rPr>
                <w:rFonts w:ascii="Verdana" w:hAnsi="Verdana" w:cs="Arial"/>
                <w:sz w:val="20"/>
              </w:rPr>
              <w:t xml:space="preserve">Check In will be available as of </w:t>
            </w:r>
            <w:r w:rsidR="0066520D">
              <w:rPr>
                <w:rFonts w:ascii="Verdana" w:hAnsi="Verdana" w:cs="Arial"/>
                <w:b/>
                <w:i/>
                <w:sz w:val="20"/>
              </w:rPr>
              <w:t>30mins prior to beginning of session warm ups</w:t>
            </w:r>
            <w:r w:rsidRPr="00530C4C">
              <w:rPr>
                <w:rFonts w:ascii="Verdana" w:hAnsi="Verdana" w:cs="Arial"/>
                <w:sz w:val="20"/>
              </w:rPr>
              <w:t xml:space="preserve">. Check in is mandatory for all events and is required by the time set forth in this meet announcement.  Failure to check in will cause the swimmer to be scratched from </w:t>
            </w:r>
            <w:r w:rsidRPr="00530C4C">
              <w:rPr>
                <w:rFonts w:ascii="Verdana" w:hAnsi="Verdana" w:cs="Arial"/>
                <w:b/>
                <w:bCs/>
                <w:sz w:val="20"/>
              </w:rPr>
              <w:t>all</w:t>
            </w:r>
            <w:r w:rsidRPr="00530C4C">
              <w:rPr>
                <w:rFonts w:ascii="Verdana" w:hAnsi="Verdana" w:cs="Arial"/>
                <w:sz w:val="20"/>
              </w:rPr>
              <w:t xml:space="preserve"> events in that session. </w:t>
            </w:r>
            <w:r w:rsidR="0086470E" w:rsidRPr="00530C4C">
              <w:rPr>
                <w:rFonts w:ascii="Verdana" w:hAnsi="Verdana" w:cs="Arial"/>
                <w:b/>
                <w:i/>
                <w:sz w:val="20"/>
              </w:rPr>
              <w:t>Check in will close 15 minutes after the start of warm up for each session.</w:t>
            </w:r>
            <w:r w:rsidRPr="00530C4C">
              <w:rPr>
                <w:rFonts w:ascii="Verdana" w:hAnsi="Verdana" w:cs="Arial"/>
                <w:sz w:val="20"/>
              </w:rPr>
              <w:t xml:space="preserve"> Also note that pursuant to MS Rules that failing to swim an event </w:t>
            </w:r>
            <w:r w:rsidRPr="00530C4C">
              <w:rPr>
                <w:rFonts w:ascii="Verdana" w:hAnsi="Verdana" w:cs="Arial"/>
                <w:sz w:val="20"/>
                <w:u w:val="single"/>
              </w:rPr>
              <w:t>after</w:t>
            </w:r>
            <w:r w:rsidRPr="00530C4C">
              <w:rPr>
                <w:rFonts w:ascii="Verdana" w:hAnsi="Verdana" w:cs="Arial"/>
                <w:sz w:val="20"/>
              </w:rPr>
              <w:t xml:space="preserve"> checking in for that event will disqualify a swimmer fro</w:t>
            </w:r>
            <w:r w:rsidR="0066520D">
              <w:rPr>
                <w:rFonts w:ascii="Verdana" w:hAnsi="Verdana" w:cs="Arial"/>
                <w:sz w:val="20"/>
              </w:rPr>
              <w:t>m</w:t>
            </w:r>
            <w:r w:rsidRPr="00530C4C">
              <w:rPr>
                <w:rFonts w:ascii="Verdana" w:hAnsi="Verdana" w:cs="Arial"/>
                <w:sz w:val="20"/>
              </w:rPr>
              <w:t xml:space="preserve"> his or her next event.  Check in sheets will be posted </w:t>
            </w:r>
            <w:r w:rsidR="0066520D">
              <w:rPr>
                <w:rFonts w:ascii="Verdana" w:hAnsi="Verdana" w:cs="Arial"/>
                <w:b/>
                <w:i/>
                <w:sz w:val="20"/>
              </w:rPr>
              <w:t>on tables in front of locker room entrances</w:t>
            </w:r>
            <w:r w:rsidRPr="00530C4C">
              <w:rPr>
                <w:rFonts w:ascii="Verdana" w:hAnsi="Verdana" w:cs="Arial"/>
                <w:b/>
                <w:i/>
                <w:sz w:val="20"/>
              </w:rPr>
              <w:t>.</w:t>
            </w:r>
            <w:r w:rsidR="0086470E" w:rsidRPr="00530C4C">
              <w:rPr>
                <w:rFonts w:ascii="Verdana" w:hAnsi="Verdana" w:cs="Arial"/>
                <w:b/>
                <w:i/>
                <w:sz w:val="20"/>
              </w:rPr>
              <w:t xml:space="preserve"> </w:t>
            </w:r>
          </w:p>
          <w:p w:rsidR="00993DD8" w:rsidRPr="00530C4C" w:rsidRDefault="00993DD8" w:rsidP="002466A0">
            <w:pPr>
              <w:spacing w:before="120"/>
              <w:rPr>
                <w:rFonts w:ascii="Verdana" w:hAnsi="Verdana" w:cs="Arial"/>
                <w:sz w:val="20"/>
              </w:rPr>
            </w:pPr>
          </w:p>
        </w:tc>
      </w:tr>
    </w:tbl>
    <w:p w:rsidR="00D6154D" w:rsidRDefault="00D6154D">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51"/>
        <w:gridCol w:w="6725"/>
      </w:tblGrid>
      <w:tr w:rsidR="003B6D44" w:rsidRPr="00530C4C" w:rsidTr="0042700B">
        <w:tc>
          <w:tcPr>
            <w:tcW w:w="0" w:type="auto"/>
          </w:tcPr>
          <w:p w:rsidR="000D3C39" w:rsidRPr="00530C4C" w:rsidRDefault="00993DD8" w:rsidP="002466A0">
            <w:pPr>
              <w:spacing w:before="120"/>
              <w:rPr>
                <w:rFonts w:ascii="Verdana" w:hAnsi="Verdana" w:cs="Arial"/>
                <w:sz w:val="20"/>
              </w:rPr>
            </w:pPr>
            <w:r w:rsidRPr="00530C4C">
              <w:rPr>
                <w:rFonts w:ascii="Verdana" w:hAnsi="Verdana" w:cs="Arial"/>
                <w:b/>
                <w:bCs/>
                <w:sz w:val="20"/>
              </w:rPr>
              <w:lastRenderedPageBreak/>
              <w:t>Scratch Rules:</w:t>
            </w:r>
          </w:p>
        </w:tc>
        <w:tc>
          <w:tcPr>
            <w:tcW w:w="0" w:type="auto"/>
          </w:tcPr>
          <w:p w:rsidR="000D3C39" w:rsidRPr="00530C4C" w:rsidRDefault="00993DD8" w:rsidP="002466A0">
            <w:pPr>
              <w:spacing w:before="120"/>
              <w:jc w:val="both"/>
              <w:rPr>
                <w:rFonts w:ascii="Verdana" w:hAnsi="Verdana" w:cs="Arial"/>
                <w:sz w:val="20"/>
              </w:rPr>
            </w:pPr>
            <w:r w:rsidRPr="00530C4C">
              <w:rPr>
                <w:rFonts w:ascii="Verdana" w:hAnsi="Verdana" w:cs="Arial"/>
                <w:sz w:val="20"/>
                <w:u w:val="single"/>
              </w:rPr>
              <w:t>Prior</w:t>
            </w:r>
            <w:r w:rsidRPr="00530C4C">
              <w:rPr>
                <w:rFonts w:ascii="Verdana" w:hAnsi="Verdana" w:cs="Arial"/>
                <w:sz w:val="20"/>
              </w:rPr>
              <w:t xml:space="preserve"> to check in close a swimmer may scratch events at the </w:t>
            </w:r>
            <w:r w:rsidR="00533459">
              <w:rPr>
                <w:rFonts w:ascii="Verdana" w:hAnsi="Verdana" w:cs="Arial"/>
                <w:sz w:val="20"/>
              </w:rPr>
              <w:t>Swimmer Check In table</w:t>
            </w:r>
            <w:r w:rsidRPr="00530C4C">
              <w:rPr>
                <w:rFonts w:ascii="Verdana" w:hAnsi="Verdana" w:cs="Arial"/>
                <w:b/>
                <w:i/>
                <w:sz w:val="20"/>
              </w:rPr>
              <w:t xml:space="preserve">.  </w:t>
            </w:r>
            <w:r w:rsidRPr="00530C4C">
              <w:rPr>
                <w:rFonts w:ascii="Verdana" w:hAnsi="Verdana" w:cs="Arial"/>
                <w:sz w:val="20"/>
                <w:u w:val="single"/>
              </w:rPr>
              <w:t>After</w:t>
            </w:r>
            <w:r w:rsidRPr="00530C4C">
              <w:rPr>
                <w:rFonts w:ascii="Verdana" w:hAnsi="Verdana" w:cs="Arial"/>
                <w:sz w:val="20"/>
              </w:rPr>
              <w:t xml:space="preserve"> check in closes, you must see the Meet Referee to scratch an event.  Once a swimmer has checked in for an event that swimmer must compete in that event or the swimmer will be scratched from his/her next event.</w:t>
            </w:r>
          </w:p>
          <w:p w:rsidR="00993DD8" w:rsidRPr="00530C4C" w:rsidRDefault="00993DD8" w:rsidP="002466A0">
            <w:pPr>
              <w:spacing w:before="120"/>
              <w:rPr>
                <w:rFonts w:ascii="Verdana" w:hAnsi="Verdana" w:cs="Arial"/>
                <w:sz w:val="20"/>
              </w:rPr>
            </w:pPr>
          </w:p>
        </w:tc>
      </w:tr>
      <w:tr w:rsidR="003B6D44" w:rsidRPr="00530C4C" w:rsidTr="0042700B">
        <w:tc>
          <w:tcPr>
            <w:tcW w:w="0" w:type="auto"/>
          </w:tcPr>
          <w:p w:rsidR="000D3C39" w:rsidRPr="00530C4C" w:rsidRDefault="00993DD8" w:rsidP="002466A0">
            <w:pPr>
              <w:spacing w:before="120"/>
              <w:rPr>
                <w:rFonts w:ascii="Verdana" w:hAnsi="Verdana" w:cs="Arial"/>
                <w:sz w:val="20"/>
              </w:rPr>
            </w:pPr>
            <w:r w:rsidRPr="00530C4C">
              <w:rPr>
                <w:rFonts w:ascii="Verdana" w:hAnsi="Verdana" w:cs="Arial"/>
                <w:b/>
                <w:bCs/>
                <w:sz w:val="20"/>
              </w:rPr>
              <w:t>Marshaling:</w:t>
            </w:r>
          </w:p>
        </w:tc>
        <w:tc>
          <w:tcPr>
            <w:tcW w:w="0" w:type="auto"/>
          </w:tcPr>
          <w:p w:rsidR="00993DD8" w:rsidRPr="00533459" w:rsidRDefault="00533459" w:rsidP="00533459">
            <w:pPr>
              <w:spacing w:before="120"/>
              <w:jc w:val="both"/>
              <w:rPr>
                <w:rFonts w:ascii="Verdana" w:hAnsi="Verdana" w:cs="Arial"/>
                <w:sz w:val="20"/>
              </w:rPr>
            </w:pPr>
            <w:r w:rsidRPr="00533459">
              <w:rPr>
                <w:rFonts w:ascii="Verdana" w:hAnsi="Verdana" w:cs="Arial"/>
                <w:sz w:val="20"/>
              </w:rPr>
              <w:t>All sessions of the meet will be self marshaled. Heat sheets for all events will be posted in the pool area. Swimmers will be responsible for reporting to the starting blocks in time to swim their respective event.</w:t>
            </w:r>
          </w:p>
        </w:tc>
      </w:tr>
      <w:tr w:rsidR="003B6D44" w:rsidRPr="002466A0" w:rsidTr="00D6154D">
        <w:tc>
          <w:tcPr>
            <w:tcW w:w="2851" w:type="dxa"/>
          </w:tcPr>
          <w:p w:rsidR="000D3C39" w:rsidRPr="002466A0" w:rsidRDefault="00993DD8" w:rsidP="002466A0">
            <w:pPr>
              <w:spacing w:before="120"/>
              <w:rPr>
                <w:rFonts w:ascii="Verdana" w:hAnsi="Verdana" w:cs="Arial"/>
                <w:szCs w:val="22"/>
              </w:rPr>
            </w:pPr>
            <w:r w:rsidRPr="002466A0">
              <w:rPr>
                <w:rFonts w:ascii="Verdana" w:hAnsi="Verdana" w:cs="Arial"/>
                <w:b/>
                <w:bCs/>
                <w:szCs w:val="22"/>
              </w:rPr>
              <w:t>Seeding:</w:t>
            </w:r>
          </w:p>
        </w:tc>
        <w:tc>
          <w:tcPr>
            <w:tcW w:w="6725" w:type="dxa"/>
          </w:tcPr>
          <w:p w:rsidR="000D3C39" w:rsidRPr="007A5A88" w:rsidRDefault="00993DD8" w:rsidP="002466A0">
            <w:pPr>
              <w:spacing w:before="120"/>
              <w:jc w:val="both"/>
              <w:rPr>
                <w:rFonts w:ascii="Verdana" w:hAnsi="Verdana" w:cs="Arial"/>
                <w:b/>
                <w:i/>
                <w:sz w:val="20"/>
              </w:rPr>
            </w:pPr>
            <w:r w:rsidRPr="007A5A88">
              <w:rPr>
                <w:rFonts w:ascii="Verdana" w:hAnsi="Verdana" w:cs="Arial"/>
                <w:sz w:val="20"/>
              </w:rPr>
              <w:t>Seeding will be done after check in closes.  Swimmers who fail to check in for an event will be scratched from that event.</w:t>
            </w:r>
            <w:r w:rsidRPr="007A5A88">
              <w:rPr>
                <w:rFonts w:ascii="Verdana" w:hAnsi="Verdana" w:cs="Arial"/>
                <w:b/>
                <w:i/>
                <w:sz w:val="20"/>
              </w:rPr>
              <w:t xml:space="preserve"> All events are timed finals and will be seeded slowest to fastest other than</w:t>
            </w:r>
            <w:r w:rsidR="00533459" w:rsidRPr="007A5A88">
              <w:rPr>
                <w:rFonts w:ascii="Verdana" w:hAnsi="Verdana" w:cs="Arial"/>
                <w:b/>
                <w:i/>
                <w:sz w:val="20"/>
              </w:rPr>
              <w:t xml:space="preserve"> 1000Free distance events</w:t>
            </w:r>
            <w:r w:rsidRPr="007A5A88">
              <w:rPr>
                <w:rFonts w:ascii="Verdana" w:hAnsi="Verdana" w:cs="Arial"/>
                <w:b/>
                <w:i/>
                <w:sz w:val="20"/>
              </w:rPr>
              <w:t xml:space="preserve"> which will be seeded fastest to slowest (</w:t>
            </w:r>
            <w:r w:rsidR="00E83767">
              <w:rPr>
                <w:rFonts w:ascii="Verdana" w:hAnsi="Verdana" w:cs="Arial"/>
                <w:b/>
                <w:i/>
                <w:sz w:val="20"/>
              </w:rPr>
              <w:t xml:space="preserve">alternating genders </w:t>
            </w:r>
            <w:r w:rsidR="00533459" w:rsidRPr="007A5A88">
              <w:rPr>
                <w:rFonts w:ascii="Verdana" w:hAnsi="Verdana" w:cs="Arial"/>
                <w:b/>
                <w:i/>
                <w:sz w:val="20"/>
              </w:rPr>
              <w:t>men</w:t>
            </w:r>
            <w:r w:rsidR="00E83767">
              <w:rPr>
                <w:rFonts w:ascii="Verdana" w:hAnsi="Verdana" w:cs="Arial"/>
                <w:b/>
                <w:i/>
                <w:sz w:val="20"/>
              </w:rPr>
              <w:t>/women</w:t>
            </w:r>
            <w:r w:rsidR="00533459" w:rsidRPr="007A5A88">
              <w:rPr>
                <w:rFonts w:ascii="Verdana" w:hAnsi="Verdana" w:cs="Arial"/>
                <w:b/>
                <w:i/>
                <w:sz w:val="20"/>
              </w:rPr>
              <w:t>).</w:t>
            </w:r>
          </w:p>
          <w:p w:rsidR="00993DD8" w:rsidRPr="002466A0" w:rsidRDefault="00993DD8" w:rsidP="002466A0">
            <w:pPr>
              <w:spacing w:before="120"/>
              <w:rPr>
                <w:rFonts w:ascii="Verdana" w:hAnsi="Verdana" w:cs="Arial"/>
                <w:szCs w:val="22"/>
              </w:rPr>
            </w:pPr>
          </w:p>
        </w:tc>
      </w:tr>
      <w:tr w:rsidR="003B6D44" w:rsidRPr="002466A0" w:rsidTr="00D6154D">
        <w:tc>
          <w:tcPr>
            <w:tcW w:w="2851" w:type="dxa"/>
            <w:tcBorders>
              <w:bottom w:val="single" w:sz="4" w:space="0" w:color="auto"/>
            </w:tcBorders>
          </w:tcPr>
          <w:p w:rsidR="000D3C39" w:rsidRPr="002466A0" w:rsidRDefault="00993DD8" w:rsidP="002466A0">
            <w:pPr>
              <w:jc w:val="both"/>
              <w:rPr>
                <w:rFonts w:ascii="Verdana" w:hAnsi="Verdana" w:cs="Arial"/>
                <w:b/>
                <w:bCs/>
                <w:szCs w:val="22"/>
              </w:rPr>
            </w:pPr>
            <w:r w:rsidRPr="002466A0">
              <w:rPr>
                <w:rFonts w:ascii="Verdana" w:hAnsi="Verdana" w:cs="Arial"/>
                <w:b/>
                <w:bCs/>
                <w:szCs w:val="22"/>
              </w:rPr>
              <w:t>Deck Entries / Time Trials:</w:t>
            </w:r>
          </w:p>
        </w:tc>
        <w:tc>
          <w:tcPr>
            <w:tcW w:w="6725" w:type="dxa"/>
            <w:tcBorders>
              <w:bottom w:val="single" w:sz="4" w:space="0" w:color="auto"/>
            </w:tcBorders>
          </w:tcPr>
          <w:p w:rsidR="000D3C39" w:rsidRPr="007A5A88" w:rsidRDefault="007A5A88" w:rsidP="002466A0">
            <w:pPr>
              <w:spacing w:before="120"/>
              <w:jc w:val="both"/>
              <w:rPr>
                <w:rFonts w:ascii="Verdana" w:hAnsi="Verdana" w:cs="Arial"/>
                <w:sz w:val="20"/>
              </w:rPr>
            </w:pPr>
            <w:r w:rsidRPr="007A5A88">
              <w:rPr>
                <w:rFonts w:ascii="Verdana" w:hAnsi="Verdana" w:cs="Arial"/>
                <w:sz w:val="20"/>
              </w:rPr>
              <w:t>Deck entries may be allowed depending on the timeline of the meet and the decision of the Meet Referee and Meet Director. The deck entry fee will be $7.50 per individual event and $15.00 per relay entry.</w:t>
            </w:r>
            <w:r w:rsidR="00E83767">
              <w:rPr>
                <w:rFonts w:ascii="Verdana" w:hAnsi="Verdana" w:cs="Arial"/>
                <w:sz w:val="20"/>
              </w:rPr>
              <w:t xml:space="preserve">  Deck entry </w:t>
            </w:r>
            <w:r w:rsidR="00993DD8" w:rsidRPr="007A5A88">
              <w:rPr>
                <w:rFonts w:ascii="Verdana" w:hAnsi="Verdana" w:cs="Arial"/>
                <w:sz w:val="20"/>
              </w:rPr>
              <w:t>swimmers are subject to the Michigan Sw</w:t>
            </w:r>
            <w:r w:rsidRPr="007A5A88">
              <w:rPr>
                <w:rFonts w:ascii="Verdana" w:hAnsi="Verdana" w:cs="Arial"/>
                <w:sz w:val="20"/>
              </w:rPr>
              <w:t>imming $1.00 general surcharge.</w:t>
            </w:r>
            <w:r w:rsidR="00993DD8" w:rsidRPr="007A5A88">
              <w:rPr>
                <w:rFonts w:ascii="Verdana" w:hAnsi="Verdana" w:cs="Arial"/>
                <w:sz w:val="20"/>
              </w:rPr>
              <w:t xml:space="preserve"> For deck entries, registration status must be proven by providing a current USA Swimming membership card or a current print out of an athlete roster from the Club Portal.  The Club Portal is located on the USA Swimming website.</w:t>
            </w:r>
          </w:p>
          <w:p w:rsidR="00993DD8" w:rsidRPr="002466A0" w:rsidRDefault="00993DD8" w:rsidP="002466A0">
            <w:pPr>
              <w:spacing w:before="120"/>
              <w:rPr>
                <w:rFonts w:ascii="Verdana" w:hAnsi="Verdana" w:cs="Arial"/>
                <w:szCs w:val="22"/>
              </w:rPr>
            </w:pPr>
          </w:p>
        </w:tc>
      </w:tr>
      <w:tr w:rsidR="003B6D44" w:rsidRPr="002466A0" w:rsidTr="00D615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851" w:type="dxa"/>
            <w:tcBorders>
              <w:top w:val="single" w:sz="4" w:space="0" w:color="auto"/>
              <w:left w:val="single" w:sz="4" w:space="0" w:color="auto"/>
              <w:bottom w:val="single" w:sz="4" w:space="0" w:color="auto"/>
              <w:right w:val="single" w:sz="4" w:space="0" w:color="auto"/>
            </w:tcBorders>
          </w:tcPr>
          <w:p w:rsidR="00993DD8" w:rsidRPr="002466A0" w:rsidRDefault="00993DD8" w:rsidP="002466A0">
            <w:pPr>
              <w:tabs>
                <w:tab w:val="left" w:pos="720"/>
                <w:tab w:val="left" w:pos="1440"/>
              </w:tabs>
              <w:ind w:right="576"/>
              <w:rPr>
                <w:rFonts w:ascii="Verdana" w:hAnsi="Verdana" w:cs="Arial"/>
                <w:b/>
                <w:bCs/>
                <w:szCs w:val="22"/>
              </w:rPr>
            </w:pPr>
            <w:r w:rsidRPr="002466A0">
              <w:rPr>
                <w:rFonts w:ascii="Verdana" w:hAnsi="Verdana" w:cs="Arial"/>
                <w:b/>
                <w:bCs/>
                <w:szCs w:val="22"/>
              </w:rPr>
              <w:t>Meet Programs / Admissions:</w:t>
            </w:r>
          </w:p>
          <w:p w:rsidR="00DD1B5C" w:rsidRPr="002466A0" w:rsidRDefault="00DD1B5C" w:rsidP="002466A0">
            <w:pPr>
              <w:tabs>
                <w:tab w:val="left" w:pos="720"/>
                <w:tab w:val="left" w:pos="1440"/>
                <w:tab w:val="left" w:pos="2160"/>
              </w:tabs>
              <w:spacing w:before="120"/>
              <w:rPr>
                <w:rFonts w:ascii="Verdana" w:hAnsi="Verdana" w:cs="Arial"/>
                <w:szCs w:val="22"/>
              </w:rPr>
            </w:pPr>
          </w:p>
        </w:tc>
        <w:tc>
          <w:tcPr>
            <w:tcW w:w="6725" w:type="dxa"/>
            <w:tcBorders>
              <w:top w:val="single" w:sz="4" w:space="0" w:color="auto"/>
              <w:left w:val="single" w:sz="4" w:space="0" w:color="auto"/>
              <w:bottom w:val="single" w:sz="4" w:space="0" w:color="auto"/>
              <w:right w:val="single" w:sz="4" w:space="0" w:color="auto"/>
            </w:tcBorders>
          </w:tcPr>
          <w:p w:rsidR="00993DD8" w:rsidRPr="007A5A88" w:rsidRDefault="007A5A88" w:rsidP="007A5A88">
            <w:pPr>
              <w:tabs>
                <w:tab w:val="left" w:pos="720"/>
                <w:tab w:val="left" w:pos="1440"/>
                <w:tab w:val="left" w:pos="2160"/>
              </w:tabs>
              <w:spacing w:before="120"/>
              <w:jc w:val="both"/>
              <w:rPr>
                <w:rFonts w:ascii="Verdana" w:hAnsi="Verdana" w:cs="Arial"/>
                <w:sz w:val="20"/>
              </w:rPr>
            </w:pPr>
            <w:r>
              <w:rPr>
                <w:rFonts w:ascii="Verdana" w:hAnsi="Verdana" w:cs="Arial"/>
                <w:sz w:val="20"/>
              </w:rPr>
              <w:t>Admission is $4.00 per person, per day on Saturday and Sunday, $2.00 per person Friday. 10 &amp; Under are free. A 3-day program will be available for $6.00.</w:t>
            </w:r>
          </w:p>
        </w:tc>
      </w:tr>
      <w:tr w:rsidR="003B6D44" w:rsidRPr="002466A0" w:rsidTr="00D615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851" w:type="dxa"/>
            <w:tcBorders>
              <w:top w:val="single" w:sz="4" w:space="0" w:color="auto"/>
              <w:left w:val="single" w:sz="4" w:space="0" w:color="auto"/>
              <w:bottom w:val="single" w:sz="4" w:space="0" w:color="auto"/>
              <w:right w:val="single" w:sz="4" w:space="0" w:color="auto"/>
            </w:tcBorders>
          </w:tcPr>
          <w:p w:rsidR="00B54450" w:rsidRPr="002466A0" w:rsidRDefault="00993DD8" w:rsidP="002466A0">
            <w:pPr>
              <w:tabs>
                <w:tab w:val="left" w:pos="720"/>
                <w:tab w:val="left" w:pos="1440"/>
                <w:tab w:val="left" w:pos="2160"/>
              </w:tabs>
              <w:spacing w:before="120"/>
              <w:rPr>
                <w:rFonts w:ascii="Verdana" w:hAnsi="Verdana" w:cs="Arial"/>
                <w:b/>
                <w:bCs/>
                <w:szCs w:val="22"/>
              </w:rPr>
            </w:pPr>
            <w:r w:rsidRPr="002466A0">
              <w:rPr>
                <w:rFonts w:ascii="Verdana" w:hAnsi="Verdana" w:cs="Arial"/>
                <w:b/>
                <w:bCs/>
                <w:szCs w:val="22"/>
              </w:rPr>
              <w:t>Scoring:</w:t>
            </w:r>
          </w:p>
        </w:tc>
        <w:tc>
          <w:tcPr>
            <w:tcW w:w="6725" w:type="dxa"/>
            <w:tcBorders>
              <w:top w:val="single" w:sz="4" w:space="0" w:color="auto"/>
              <w:left w:val="single" w:sz="4" w:space="0" w:color="auto"/>
              <w:bottom w:val="single" w:sz="4" w:space="0" w:color="auto"/>
              <w:right w:val="single" w:sz="4" w:space="0" w:color="auto"/>
            </w:tcBorders>
          </w:tcPr>
          <w:p w:rsidR="00993DD8" w:rsidRPr="007A5A88" w:rsidRDefault="007A5A88" w:rsidP="007A5A88">
            <w:pPr>
              <w:tabs>
                <w:tab w:val="left" w:pos="720"/>
                <w:tab w:val="left" w:pos="1440"/>
                <w:tab w:val="left" w:pos="2160"/>
              </w:tabs>
              <w:spacing w:before="120"/>
              <w:jc w:val="both"/>
              <w:rPr>
                <w:rFonts w:ascii="Verdana" w:hAnsi="Verdana" w:cs="Arial"/>
                <w:bCs/>
                <w:sz w:val="20"/>
              </w:rPr>
            </w:pPr>
            <w:r w:rsidRPr="007A5A88">
              <w:rPr>
                <w:rFonts w:ascii="Verdana" w:hAnsi="Verdana" w:cs="Arial"/>
                <w:sz w:val="20"/>
              </w:rPr>
              <w:t>No individual or team scoring will be kept.</w:t>
            </w:r>
          </w:p>
        </w:tc>
      </w:tr>
      <w:tr w:rsidR="007A22B6" w:rsidRPr="002466A0" w:rsidTr="00D6154D">
        <w:tc>
          <w:tcPr>
            <w:tcW w:w="2851" w:type="dxa"/>
            <w:tcBorders>
              <w:top w:val="single" w:sz="4" w:space="0" w:color="auto"/>
            </w:tcBorders>
          </w:tcPr>
          <w:p w:rsidR="007A22B6" w:rsidRPr="002466A0" w:rsidRDefault="007A22B6" w:rsidP="002466A0">
            <w:pPr>
              <w:tabs>
                <w:tab w:val="left" w:pos="720"/>
                <w:tab w:val="left" w:pos="1440"/>
                <w:tab w:val="left" w:pos="2160"/>
              </w:tabs>
              <w:jc w:val="both"/>
              <w:rPr>
                <w:rFonts w:ascii="Verdana" w:hAnsi="Verdana" w:cs="Arial"/>
                <w:b/>
                <w:bCs/>
                <w:szCs w:val="22"/>
              </w:rPr>
            </w:pPr>
            <w:r w:rsidRPr="002466A0">
              <w:rPr>
                <w:rFonts w:ascii="Verdana" w:hAnsi="Verdana" w:cs="Arial"/>
                <w:b/>
                <w:bCs/>
                <w:szCs w:val="22"/>
              </w:rPr>
              <w:t>Awards:</w:t>
            </w:r>
          </w:p>
        </w:tc>
        <w:tc>
          <w:tcPr>
            <w:tcW w:w="6725" w:type="dxa"/>
            <w:tcBorders>
              <w:top w:val="single" w:sz="4" w:space="0" w:color="auto"/>
            </w:tcBorders>
          </w:tcPr>
          <w:p w:rsidR="007A22B6" w:rsidRPr="007A5A88" w:rsidRDefault="007A5A88" w:rsidP="002466A0">
            <w:pPr>
              <w:tabs>
                <w:tab w:val="left" w:pos="720"/>
                <w:tab w:val="left" w:pos="1440"/>
                <w:tab w:val="left" w:pos="2160"/>
              </w:tabs>
              <w:jc w:val="both"/>
              <w:rPr>
                <w:rFonts w:ascii="Verdana" w:hAnsi="Verdana" w:cs="Arial"/>
                <w:sz w:val="20"/>
              </w:rPr>
            </w:pPr>
            <w:r>
              <w:rPr>
                <w:rFonts w:ascii="Verdana" w:hAnsi="Verdana" w:cs="Arial"/>
                <w:sz w:val="20"/>
              </w:rPr>
              <w:t>Huron Valley Penguin medals will be awarded for 1-3 place and ribbons awarded 4-16</w:t>
            </w:r>
            <w:r w:rsidRPr="007A5A88">
              <w:rPr>
                <w:rFonts w:ascii="Verdana" w:hAnsi="Verdana" w:cs="Arial"/>
                <w:sz w:val="20"/>
                <w:vertAlign w:val="superscript"/>
              </w:rPr>
              <w:t>th</w:t>
            </w:r>
            <w:r>
              <w:rPr>
                <w:rFonts w:ascii="Verdana" w:hAnsi="Verdana" w:cs="Arial"/>
                <w:sz w:val="20"/>
              </w:rPr>
              <w:t xml:space="preserve"> place for A, B, and C divisions for individual events. Relays will be awarded for 1-3 place and ribbons 4-8</w:t>
            </w:r>
            <w:r w:rsidRPr="007A5A88">
              <w:rPr>
                <w:rFonts w:ascii="Verdana" w:hAnsi="Verdana" w:cs="Arial"/>
                <w:sz w:val="20"/>
                <w:vertAlign w:val="superscript"/>
              </w:rPr>
              <w:t>th</w:t>
            </w:r>
            <w:r>
              <w:rPr>
                <w:rFonts w:ascii="Verdana" w:hAnsi="Verdana" w:cs="Arial"/>
                <w:sz w:val="20"/>
              </w:rPr>
              <w:t xml:space="preserve"> place.</w:t>
            </w:r>
          </w:p>
          <w:p w:rsidR="007A22B6" w:rsidRPr="002466A0" w:rsidRDefault="007A22B6" w:rsidP="002466A0">
            <w:pPr>
              <w:tabs>
                <w:tab w:val="left" w:pos="720"/>
                <w:tab w:val="left" w:pos="1440"/>
                <w:tab w:val="left" w:pos="2160"/>
              </w:tabs>
              <w:jc w:val="both"/>
              <w:rPr>
                <w:rFonts w:ascii="Verdana" w:hAnsi="Verdana" w:cs="Arial"/>
                <w:b/>
                <w:bCs/>
                <w:szCs w:val="22"/>
              </w:rPr>
            </w:pPr>
          </w:p>
        </w:tc>
      </w:tr>
      <w:tr w:rsidR="007A22B6" w:rsidRPr="002466A0" w:rsidTr="00D6154D">
        <w:tc>
          <w:tcPr>
            <w:tcW w:w="2851" w:type="dxa"/>
          </w:tcPr>
          <w:p w:rsidR="007A22B6" w:rsidRPr="002466A0" w:rsidRDefault="007A22B6" w:rsidP="002466A0">
            <w:pPr>
              <w:tabs>
                <w:tab w:val="left" w:pos="720"/>
                <w:tab w:val="left" w:pos="1440"/>
                <w:tab w:val="left" w:pos="2160"/>
              </w:tabs>
              <w:jc w:val="both"/>
              <w:rPr>
                <w:rFonts w:ascii="Verdana" w:hAnsi="Verdana" w:cs="Arial"/>
                <w:b/>
                <w:bCs/>
                <w:szCs w:val="22"/>
              </w:rPr>
            </w:pPr>
            <w:r w:rsidRPr="002466A0">
              <w:rPr>
                <w:rFonts w:ascii="Verdana" w:hAnsi="Verdana" w:cs="Arial"/>
                <w:b/>
                <w:bCs/>
                <w:szCs w:val="22"/>
              </w:rPr>
              <w:t>Results:</w:t>
            </w:r>
          </w:p>
        </w:tc>
        <w:tc>
          <w:tcPr>
            <w:tcW w:w="6725" w:type="dxa"/>
          </w:tcPr>
          <w:p w:rsidR="007A22B6" w:rsidRPr="007A5A88" w:rsidRDefault="007A22B6" w:rsidP="002466A0">
            <w:pPr>
              <w:tabs>
                <w:tab w:val="left" w:pos="720"/>
                <w:tab w:val="left" w:pos="1440"/>
                <w:tab w:val="left" w:pos="2160"/>
              </w:tabs>
              <w:jc w:val="both"/>
              <w:rPr>
                <w:rFonts w:ascii="Verdana" w:hAnsi="Verdana" w:cs="Arial"/>
                <w:sz w:val="20"/>
              </w:rPr>
            </w:pPr>
            <w:r w:rsidRPr="007A5A88">
              <w:rPr>
                <w:rFonts w:ascii="Verdana" w:hAnsi="Verdana" w:cs="Arial"/>
                <w:sz w:val="20"/>
              </w:rPr>
              <w:t xml:space="preserve">Complete meet results will be posted on the Michigan Swimming Website at </w:t>
            </w:r>
            <w:hyperlink r:id="rId9" w:history="1">
              <w:r w:rsidRPr="007A5A88">
                <w:rPr>
                  <w:rStyle w:val="Hyperlink"/>
                  <w:rFonts w:ascii="Verdana" w:hAnsi="Verdana" w:cs="Arial"/>
                  <w:sz w:val="20"/>
                </w:rPr>
                <w:t>http://www.miswim.org/</w:t>
              </w:r>
            </w:hyperlink>
            <w:r w:rsidRPr="007A5A88">
              <w:rPr>
                <w:rFonts w:ascii="Verdana" w:hAnsi="Verdana" w:cs="Arial"/>
                <w:sz w:val="20"/>
                <w:u w:val="single"/>
              </w:rPr>
              <w:t xml:space="preserve"> </w:t>
            </w:r>
            <w:r w:rsidRPr="007A5A88">
              <w:rPr>
                <w:rFonts w:ascii="Verdana" w:hAnsi="Verdana" w:cs="Arial"/>
                <w:sz w:val="20"/>
              </w:rPr>
              <w:t>.  Results will also be available on flash drive (HY-</w:t>
            </w:r>
            <w:smartTag w:uri="urn:schemas-microsoft-com:office:smarttags" w:element="stockticker">
              <w:r w:rsidRPr="007A5A88">
                <w:rPr>
                  <w:rFonts w:ascii="Verdana" w:hAnsi="Verdana" w:cs="Arial"/>
                  <w:sz w:val="20"/>
                </w:rPr>
                <w:t>TEK</w:t>
              </w:r>
            </w:smartTag>
            <w:r w:rsidRPr="007A5A88">
              <w:rPr>
                <w:rFonts w:ascii="Verdana" w:hAnsi="Verdana" w:cs="Arial"/>
                <w:sz w:val="20"/>
              </w:rPr>
              <w:t xml:space="preserve"> Team Manager result file) upon request. Teams must provide their own flash drive.</w:t>
            </w:r>
          </w:p>
          <w:p w:rsidR="007A22B6" w:rsidRPr="002466A0" w:rsidRDefault="007A22B6" w:rsidP="002466A0">
            <w:pPr>
              <w:tabs>
                <w:tab w:val="left" w:pos="720"/>
                <w:tab w:val="left" w:pos="1440"/>
                <w:tab w:val="left" w:pos="2160"/>
              </w:tabs>
              <w:jc w:val="both"/>
              <w:rPr>
                <w:rFonts w:ascii="Verdana" w:hAnsi="Verdana" w:cs="Arial"/>
                <w:b/>
                <w:bCs/>
                <w:szCs w:val="22"/>
              </w:rPr>
            </w:pPr>
          </w:p>
        </w:tc>
      </w:tr>
      <w:tr w:rsidR="007A22B6" w:rsidRPr="002466A0" w:rsidTr="00D6154D">
        <w:tc>
          <w:tcPr>
            <w:tcW w:w="2851" w:type="dxa"/>
          </w:tcPr>
          <w:p w:rsidR="007A22B6" w:rsidRPr="002466A0" w:rsidRDefault="007A22B6" w:rsidP="002466A0">
            <w:pPr>
              <w:tabs>
                <w:tab w:val="left" w:pos="720"/>
                <w:tab w:val="left" w:pos="1440"/>
                <w:tab w:val="left" w:pos="2160"/>
              </w:tabs>
              <w:jc w:val="both"/>
              <w:rPr>
                <w:rFonts w:ascii="Verdana" w:hAnsi="Verdana" w:cs="Arial"/>
                <w:b/>
                <w:bCs/>
                <w:szCs w:val="22"/>
              </w:rPr>
            </w:pPr>
            <w:r w:rsidRPr="002466A0">
              <w:rPr>
                <w:rFonts w:ascii="Verdana" w:hAnsi="Verdana" w:cs="Arial"/>
                <w:b/>
                <w:bCs/>
                <w:szCs w:val="22"/>
              </w:rPr>
              <w:t>Concessions:</w:t>
            </w:r>
          </w:p>
        </w:tc>
        <w:tc>
          <w:tcPr>
            <w:tcW w:w="6725" w:type="dxa"/>
          </w:tcPr>
          <w:p w:rsidR="007A22B6" w:rsidRPr="007A5A88" w:rsidRDefault="007A22B6" w:rsidP="002466A0">
            <w:pPr>
              <w:tabs>
                <w:tab w:val="left" w:pos="720"/>
                <w:tab w:val="left" w:pos="1440"/>
                <w:tab w:val="left" w:pos="2160"/>
              </w:tabs>
              <w:jc w:val="both"/>
              <w:rPr>
                <w:rFonts w:ascii="Verdana" w:hAnsi="Verdana" w:cs="Arial"/>
                <w:sz w:val="20"/>
              </w:rPr>
            </w:pPr>
            <w:r w:rsidRPr="007A5A88">
              <w:rPr>
                <w:rFonts w:ascii="Verdana" w:hAnsi="Verdana" w:cs="Arial"/>
                <w:sz w:val="20"/>
              </w:rPr>
              <w:t>Food and beverages will be available in</w:t>
            </w:r>
            <w:r w:rsidR="007A5A88" w:rsidRPr="007A5A88">
              <w:rPr>
                <w:rFonts w:ascii="Verdana" w:hAnsi="Verdana" w:cs="Arial"/>
                <w:sz w:val="20"/>
              </w:rPr>
              <w:t xml:space="preserve"> the upper hallway just outside the pool balcony observation area</w:t>
            </w:r>
            <w:r w:rsidRPr="007A5A88">
              <w:rPr>
                <w:rFonts w:ascii="Verdana" w:hAnsi="Verdana" w:cs="Arial"/>
                <w:b/>
                <w:i/>
                <w:sz w:val="20"/>
              </w:rPr>
              <w:t xml:space="preserve">. </w:t>
            </w:r>
            <w:r w:rsidRPr="007A5A88">
              <w:rPr>
                <w:rFonts w:ascii="Verdana" w:hAnsi="Verdana" w:cs="Arial"/>
                <w:sz w:val="20"/>
              </w:rPr>
              <w:t>No food or beverage will be allowed on the deck of the pool, in the locker rooms or in the spectator areas. A hospitality area will be available for coaches and officials</w:t>
            </w:r>
            <w:r w:rsidR="007A5A88" w:rsidRPr="007A5A88">
              <w:rPr>
                <w:rFonts w:ascii="Verdana" w:hAnsi="Verdana" w:cs="Arial"/>
                <w:sz w:val="20"/>
              </w:rPr>
              <w:t xml:space="preserve"> in the on deck classroom</w:t>
            </w:r>
            <w:r w:rsidRPr="007A5A88">
              <w:rPr>
                <w:rFonts w:ascii="Verdana" w:hAnsi="Verdana" w:cs="Arial"/>
                <w:sz w:val="20"/>
              </w:rPr>
              <w:t>.</w:t>
            </w:r>
          </w:p>
          <w:p w:rsidR="007A22B6" w:rsidRPr="002466A0" w:rsidRDefault="007A22B6" w:rsidP="002466A0">
            <w:pPr>
              <w:tabs>
                <w:tab w:val="left" w:pos="720"/>
                <w:tab w:val="left" w:pos="1440"/>
                <w:tab w:val="left" w:pos="2160"/>
              </w:tabs>
              <w:jc w:val="both"/>
              <w:rPr>
                <w:rFonts w:ascii="Verdana" w:hAnsi="Verdana" w:cs="Arial"/>
                <w:b/>
                <w:bCs/>
                <w:szCs w:val="22"/>
              </w:rPr>
            </w:pPr>
          </w:p>
        </w:tc>
      </w:tr>
    </w:tbl>
    <w:p w:rsidR="007A22B6" w:rsidRDefault="007A22B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7308"/>
      </w:tblGrid>
      <w:tr w:rsidR="007A22B6" w:rsidRPr="002466A0" w:rsidTr="003D423E">
        <w:tc>
          <w:tcPr>
            <w:tcW w:w="2268" w:type="dxa"/>
          </w:tcPr>
          <w:p w:rsidR="007A22B6" w:rsidRPr="002466A0" w:rsidRDefault="007A22B6" w:rsidP="002466A0">
            <w:pPr>
              <w:spacing w:before="120"/>
              <w:jc w:val="both"/>
              <w:rPr>
                <w:rFonts w:ascii="Verdana" w:hAnsi="Verdana" w:cs="Arial"/>
                <w:bCs/>
                <w:i/>
                <w:szCs w:val="22"/>
              </w:rPr>
            </w:pPr>
            <w:r w:rsidRPr="002466A0">
              <w:rPr>
                <w:rFonts w:ascii="Verdana" w:hAnsi="Verdana" w:cs="Arial"/>
                <w:b/>
                <w:bCs/>
                <w:szCs w:val="22"/>
              </w:rPr>
              <w:lastRenderedPageBreak/>
              <w:t xml:space="preserve">Lost and Found:  </w:t>
            </w:r>
          </w:p>
          <w:p w:rsidR="007A22B6" w:rsidRPr="002466A0" w:rsidRDefault="007A22B6" w:rsidP="002466A0">
            <w:pPr>
              <w:tabs>
                <w:tab w:val="left" w:pos="720"/>
                <w:tab w:val="left" w:pos="1440"/>
                <w:tab w:val="left" w:pos="2160"/>
              </w:tabs>
              <w:jc w:val="both"/>
              <w:rPr>
                <w:rFonts w:ascii="Verdana" w:hAnsi="Verdana" w:cs="Arial"/>
                <w:b/>
                <w:bCs/>
                <w:szCs w:val="22"/>
              </w:rPr>
            </w:pPr>
          </w:p>
        </w:tc>
        <w:tc>
          <w:tcPr>
            <w:tcW w:w="7308" w:type="dxa"/>
          </w:tcPr>
          <w:p w:rsidR="007A22B6" w:rsidRPr="007A5A88" w:rsidRDefault="007A22B6" w:rsidP="007A5A88">
            <w:pPr>
              <w:tabs>
                <w:tab w:val="left" w:pos="720"/>
                <w:tab w:val="left" w:pos="1440"/>
                <w:tab w:val="left" w:pos="2160"/>
              </w:tabs>
              <w:jc w:val="both"/>
              <w:rPr>
                <w:rFonts w:ascii="Verdana" w:hAnsi="Verdana" w:cs="Arial"/>
                <w:b/>
                <w:bCs/>
                <w:sz w:val="20"/>
              </w:rPr>
            </w:pPr>
            <w:r w:rsidRPr="007A5A88">
              <w:rPr>
                <w:rFonts w:ascii="Verdana" w:hAnsi="Verdana" w:cs="Arial"/>
                <w:sz w:val="20"/>
              </w:rPr>
              <w:t>Articles may be turned in/picked up at</w:t>
            </w:r>
            <w:r w:rsidR="007A5A88" w:rsidRPr="007A5A88">
              <w:rPr>
                <w:rFonts w:ascii="Verdana" w:hAnsi="Verdana" w:cs="Arial"/>
                <w:b/>
                <w:i/>
                <w:sz w:val="20"/>
              </w:rPr>
              <w:t xml:space="preserve"> </w:t>
            </w:r>
            <w:r w:rsidR="007A5A88" w:rsidRPr="007A5A88">
              <w:rPr>
                <w:rFonts w:ascii="Verdana" w:hAnsi="Verdana" w:cs="Arial"/>
                <w:sz w:val="20"/>
              </w:rPr>
              <w:t>the Huron Valley Pools &amp; Fitness front desk</w:t>
            </w:r>
            <w:r w:rsidRPr="007A5A88">
              <w:rPr>
                <w:rFonts w:ascii="Verdana" w:hAnsi="Verdana" w:cs="Arial"/>
                <w:sz w:val="20"/>
              </w:rPr>
              <w:t>. Articles not picked up by the end of the meet will be retained by the Meet Director or a representative for at least 14 days</w:t>
            </w:r>
            <w:r w:rsidR="007A5A88" w:rsidRPr="007A5A88">
              <w:rPr>
                <w:rFonts w:ascii="Verdana" w:hAnsi="Verdana" w:cs="Arial"/>
                <w:sz w:val="20"/>
              </w:rPr>
              <w:t>.</w:t>
            </w:r>
          </w:p>
        </w:tc>
      </w:tr>
      <w:tr w:rsidR="007A22B6" w:rsidRPr="004B4309" w:rsidTr="003D423E">
        <w:tc>
          <w:tcPr>
            <w:tcW w:w="2268" w:type="dxa"/>
          </w:tcPr>
          <w:p w:rsidR="007A22B6" w:rsidRPr="002466A0" w:rsidRDefault="007A22B6" w:rsidP="002466A0">
            <w:pPr>
              <w:tabs>
                <w:tab w:val="left" w:pos="720"/>
                <w:tab w:val="left" w:pos="1440"/>
                <w:tab w:val="left" w:pos="2160"/>
              </w:tabs>
              <w:jc w:val="both"/>
              <w:rPr>
                <w:rFonts w:ascii="Verdana" w:hAnsi="Verdana" w:cs="Arial"/>
                <w:b/>
                <w:bCs/>
                <w:szCs w:val="22"/>
              </w:rPr>
            </w:pPr>
            <w:r w:rsidRPr="002466A0">
              <w:rPr>
                <w:rFonts w:ascii="Verdana" w:hAnsi="Verdana" w:cs="Arial"/>
                <w:b/>
                <w:bCs/>
                <w:szCs w:val="22"/>
              </w:rPr>
              <w:t>Swimming Safety:</w:t>
            </w:r>
          </w:p>
        </w:tc>
        <w:tc>
          <w:tcPr>
            <w:tcW w:w="7308" w:type="dxa"/>
          </w:tcPr>
          <w:p w:rsidR="007A22B6" w:rsidRPr="00B76251" w:rsidRDefault="007A22B6" w:rsidP="002466A0">
            <w:pPr>
              <w:tabs>
                <w:tab w:val="left" w:pos="720"/>
                <w:tab w:val="left" w:pos="1440"/>
                <w:tab w:val="left" w:pos="2160"/>
              </w:tabs>
              <w:jc w:val="both"/>
              <w:rPr>
                <w:rFonts w:ascii="Verdana" w:hAnsi="Verdana" w:cs="Arial"/>
                <w:sz w:val="20"/>
              </w:rPr>
            </w:pPr>
            <w:r w:rsidRPr="00B76251">
              <w:rPr>
                <w:rFonts w:ascii="Verdana" w:hAnsi="Verdana" w:cs="Arial"/>
                <w:sz w:val="20"/>
              </w:rPr>
              <w:t xml:space="preserve">Michigan Swimming warm up rules will be followed. To protect all swimmers during warm-ups, swimmers are required to enter the pool feet first at all times except when sprint lanes have been designated. No jumping or diving. </w:t>
            </w:r>
            <w:r w:rsidRPr="00B76251">
              <w:rPr>
                <w:rFonts w:ascii="Verdana" w:hAnsi="Verdana" w:cs="Arial"/>
                <w:b/>
                <w:i/>
                <w:sz w:val="20"/>
              </w:rPr>
              <w:t>The same rules will apply with respect to the</w:t>
            </w:r>
            <w:r w:rsidR="00B76251" w:rsidRPr="00B76251">
              <w:rPr>
                <w:rFonts w:ascii="Verdana" w:hAnsi="Verdana" w:cs="Arial"/>
                <w:b/>
                <w:i/>
                <w:sz w:val="20"/>
              </w:rPr>
              <w:t xml:space="preserve"> warm-down pool and diving well</w:t>
            </w:r>
            <w:r w:rsidRPr="00B76251">
              <w:rPr>
                <w:rFonts w:ascii="Verdana" w:hAnsi="Verdana" w:cs="Arial"/>
                <w:b/>
                <w:i/>
                <w:sz w:val="20"/>
              </w:rPr>
              <w:t xml:space="preserve">. </w:t>
            </w:r>
            <w:r w:rsidRPr="00B76251">
              <w:rPr>
                <w:rFonts w:ascii="Verdana" w:hAnsi="Verdana" w:cs="Arial"/>
                <w:sz w:val="20"/>
              </w:rPr>
              <w:t>Penalties for violating these rules will be in the sole discretion of the meet referee which may include ejection from the meet.</w:t>
            </w:r>
          </w:p>
          <w:p w:rsidR="007A22B6" w:rsidRPr="00B76251" w:rsidRDefault="007A22B6" w:rsidP="002466A0">
            <w:pPr>
              <w:tabs>
                <w:tab w:val="left" w:pos="720"/>
                <w:tab w:val="left" w:pos="1440"/>
                <w:tab w:val="left" w:pos="2160"/>
              </w:tabs>
              <w:jc w:val="both"/>
              <w:rPr>
                <w:rFonts w:ascii="Verdana" w:hAnsi="Verdana" w:cs="Arial"/>
                <w:b/>
                <w:bCs/>
                <w:sz w:val="20"/>
              </w:rPr>
            </w:pPr>
          </w:p>
        </w:tc>
      </w:tr>
      <w:tr w:rsidR="007A22B6" w:rsidRPr="002466A0" w:rsidTr="003D423E">
        <w:tc>
          <w:tcPr>
            <w:tcW w:w="2268" w:type="dxa"/>
          </w:tcPr>
          <w:p w:rsidR="007A22B6" w:rsidRPr="004B4309" w:rsidRDefault="007A22B6" w:rsidP="002466A0">
            <w:pPr>
              <w:tabs>
                <w:tab w:val="left" w:pos="720"/>
                <w:tab w:val="left" w:pos="1440"/>
                <w:tab w:val="left" w:pos="2160"/>
              </w:tabs>
              <w:jc w:val="both"/>
              <w:rPr>
                <w:rFonts w:ascii="Verdana" w:hAnsi="Verdana" w:cs="Arial"/>
                <w:b/>
                <w:bCs/>
                <w:szCs w:val="22"/>
              </w:rPr>
            </w:pPr>
            <w:r w:rsidRPr="004B4309">
              <w:rPr>
                <w:rFonts w:ascii="Verdana" w:hAnsi="Verdana" w:cs="Arial"/>
                <w:b/>
                <w:bCs/>
                <w:szCs w:val="22"/>
              </w:rPr>
              <w:t>Deck Personnel</w:t>
            </w:r>
            <w:r w:rsidR="00D37AC6" w:rsidRPr="004B4309">
              <w:rPr>
                <w:rFonts w:ascii="Verdana" w:hAnsi="Verdana" w:cs="Arial"/>
                <w:b/>
                <w:bCs/>
                <w:szCs w:val="22"/>
              </w:rPr>
              <w:t xml:space="preserve"> / </w:t>
            </w:r>
            <w:r w:rsidR="00047F52" w:rsidRPr="004B4309">
              <w:rPr>
                <w:rFonts w:ascii="Verdana" w:hAnsi="Verdana" w:cs="Arial"/>
                <w:b/>
                <w:bCs/>
                <w:szCs w:val="22"/>
              </w:rPr>
              <w:t xml:space="preserve">Locker Rooms / </w:t>
            </w:r>
            <w:r w:rsidR="00D37AC6" w:rsidRPr="004B4309">
              <w:rPr>
                <w:rFonts w:ascii="Verdana" w:hAnsi="Verdana" w:cs="Arial"/>
                <w:b/>
                <w:bCs/>
                <w:szCs w:val="22"/>
              </w:rPr>
              <w:t>Credentialing</w:t>
            </w:r>
            <w:r w:rsidRPr="004B4309">
              <w:rPr>
                <w:rFonts w:ascii="Verdana" w:hAnsi="Verdana" w:cs="Arial"/>
                <w:b/>
                <w:bCs/>
                <w:szCs w:val="22"/>
              </w:rPr>
              <w:t>:</w:t>
            </w:r>
          </w:p>
        </w:tc>
        <w:tc>
          <w:tcPr>
            <w:tcW w:w="7308" w:type="dxa"/>
          </w:tcPr>
          <w:p w:rsidR="00D37AC6" w:rsidRPr="00B76251" w:rsidRDefault="007A22B6" w:rsidP="003402E4">
            <w:pPr>
              <w:tabs>
                <w:tab w:val="left" w:pos="720"/>
                <w:tab w:val="left" w:pos="1440"/>
                <w:tab w:val="left" w:pos="2160"/>
              </w:tabs>
              <w:spacing w:after="120"/>
              <w:jc w:val="both"/>
              <w:rPr>
                <w:rFonts w:ascii="Verdana" w:hAnsi="Verdana" w:cs="Arial"/>
                <w:sz w:val="20"/>
              </w:rPr>
            </w:pPr>
            <w:r w:rsidRPr="00B76251">
              <w:rPr>
                <w:rFonts w:ascii="Verdana" w:hAnsi="Verdana" w:cs="Arial"/>
                <w:sz w:val="20"/>
              </w:rPr>
              <w:t xml:space="preserve">Only registered </w:t>
            </w:r>
            <w:r w:rsidR="00D37AC6" w:rsidRPr="00B76251">
              <w:rPr>
                <w:rFonts w:ascii="Verdana" w:hAnsi="Verdana" w:cs="Arial"/>
                <w:sz w:val="20"/>
              </w:rPr>
              <w:t xml:space="preserve">and current </w:t>
            </w:r>
            <w:r w:rsidRPr="00B76251">
              <w:rPr>
                <w:rFonts w:ascii="Verdana" w:hAnsi="Verdana" w:cs="Arial"/>
                <w:sz w:val="20"/>
              </w:rPr>
              <w:t>coaches</w:t>
            </w:r>
            <w:r w:rsidR="00D37AC6" w:rsidRPr="00B76251">
              <w:rPr>
                <w:rFonts w:ascii="Verdana" w:hAnsi="Verdana" w:cs="Arial"/>
                <w:sz w:val="20"/>
              </w:rPr>
              <w:t>, athletes, officials</w:t>
            </w:r>
            <w:r w:rsidRPr="00B76251">
              <w:rPr>
                <w:rFonts w:ascii="Verdana" w:hAnsi="Verdana" w:cs="Arial"/>
                <w:sz w:val="20"/>
              </w:rPr>
              <w:t xml:space="preserve"> and meet </w:t>
            </w:r>
            <w:r w:rsidR="00D37AC6" w:rsidRPr="00B76251">
              <w:rPr>
                <w:rFonts w:ascii="Verdana" w:hAnsi="Verdana" w:cs="Arial"/>
                <w:sz w:val="20"/>
              </w:rPr>
              <w:t>personnel</w:t>
            </w:r>
            <w:r w:rsidRPr="00B76251">
              <w:rPr>
                <w:rFonts w:ascii="Verdana" w:hAnsi="Verdana" w:cs="Arial"/>
                <w:sz w:val="20"/>
              </w:rPr>
              <w:t xml:space="preserve"> are allowed on the deck</w:t>
            </w:r>
            <w:r w:rsidR="00D37AC6" w:rsidRPr="00B76251">
              <w:rPr>
                <w:rFonts w:ascii="Verdana" w:hAnsi="Verdana" w:cs="Arial"/>
                <w:sz w:val="20"/>
              </w:rPr>
              <w:t xml:space="preserve"> or in locker rooms</w:t>
            </w:r>
            <w:r w:rsidRPr="00B76251">
              <w:rPr>
                <w:rFonts w:ascii="Verdana" w:hAnsi="Verdana" w:cs="Arial"/>
                <w:sz w:val="20"/>
              </w:rPr>
              <w:t xml:space="preserve">. </w:t>
            </w:r>
            <w:r w:rsidR="00D37AC6" w:rsidRPr="00B76251">
              <w:rPr>
                <w:rFonts w:ascii="Verdana" w:hAnsi="Verdana" w:cs="Arial"/>
                <w:sz w:val="20"/>
              </w:rPr>
              <w:t>Access to the pool deck may only be granted to any other individual in the event of emergency through approval by the Meet Director or the Meet Referee.  The General Chair of MS and the Program Operations Vice-Chair of MS are authorized deck personnel at all MS meets.  Personal assistants/helpers of athletes with a disability shall be permitted when requested by an athlete with a disability or a coach of an athlete with a disability.</w:t>
            </w:r>
          </w:p>
          <w:p w:rsidR="00D37AC6" w:rsidRPr="00B76251" w:rsidRDefault="00D37AC6" w:rsidP="00420B65">
            <w:pPr>
              <w:tabs>
                <w:tab w:val="left" w:pos="720"/>
                <w:tab w:val="left" w:pos="1440"/>
                <w:tab w:val="left" w:pos="2160"/>
              </w:tabs>
              <w:spacing w:after="120"/>
              <w:jc w:val="both"/>
              <w:rPr>
                <w:rFonts w:ascii="Verdana" w:hAnsi="Verdana" w:cs="Arial"/>
                <w:sz w:val="20"/>
              </w:rPr>
            </w:pPr>
            <w:r w:rsidRPr="00B76251">
              <w:rPr>
                <w:rFonts w:ascii="Verdana" w:hAnsi="Verdana" w:cs="Arial"/>
                <w:sz w:val="20"/>
              </w:rPr>
              <w:t xml:space="preserve">Lists of registered coaches, certified officials and meet personnel will be placed outside the </w:t>
            </w:r>
            <w:r w:rsidR="00B76251" w:rsidRPr="00B76251">
              <w:rPr>
                <w:rFonts w:ascii="Verdana" w:hAnsi="Verdana" w:cs="Arial"/>
                <w:b/>
                <w:sz w:val="20"/>
              </w:rPr>
              <w:t>pool entrance doorway</w:t>
            </w:r>
            <w:r w:rsidR="00B76251" w:rsidRPr="00B76251">
              <w:rPr>
                <w:rFonts w:ascii="Verdana" w:hAnsi="Verdana" w:cs="Arial"/>
                <w:sz w:val="20"/>
              </w:rPr>
              <w:t xml:space="preserve"> </w:t>
            </w:r>
            <w:r w:rsidRPr="00B76251">
              <w:rPr>
                <w:rFonts w:ascii="Verdana" w:hAnsi="Verdana" w:cs="Arial"/>
                <w:sz w:val="20"/>
              </w:rPr>
              <w:t>pool deck.  Meet personnel will check the list of approved individuals and issu</w:t>
            </w:r>
            <w:r w:rsidR="00420B65" w:rsidRPr="00B76251">
              <w:rPr>
                <w:rFonts w:ascii="Verdana" w:hAnsi="Verdana" w:cs="Arial"/>
                <w:sz w:val="20"/>
              </w:rPr>
              <w:t xml:space="preserve">e a credential to be displayed at all times </w:t>
            </w:r>
            <w:r w:rsidRPr="00B76251">
              <w:rPr>
                <w:rFonts w:ascii="Verdana" w:hAnsi="Verdana" w:cs="Arial"/>
                <w:sz w:val="20"/>
              </w:rPr>
              <w:t xml:space="preserve">during the meet.  This credential will include the host team </w:t>
            </w:r>
            <w:r w:rsidR="00B76251" w:rsidRPr="00B76251">
              <w:rPr>
                <w:rFonts w:ascii="Verdana" w:hAnsi="Verdana" w:cs="Arial"/>
                <w:b/>
                <w:sz w:val="20"/>
              </w:rPr>
              <w:t>Huron Valley Penguins</w:t>
            </w:r>
            <w:r w:rsidRPr="00B76251">
              <w:rPr>
                <w:rFonts w:ascii="Verdana" w:hAnsi="Verdana" w:cs="Arial"/>
                <w:sz w:val="20"/>
              </w:rPr>
              <w:t xml:space="preserve"> as well as the function of the individual being granted access to the pool deck (Coach, Official, Timer, or Meet Personnel).  </w:t>
            </w:r>
            <w:r w:rsidR="00420B65" w:rsidRPr="00B76251">
              <w:rPr>
                <w:rFonts w:ascii="Verdana" w:hAnsi="Verdana" w:cs="Arial"/>
                <w:sz w:val="20"/>
              </w:rPr>
              <w:t xml:space="preserve">In order to obtain a credential, </w:t>
            </w:r>
            <w:r w:rsidRPr="00B76251">
              <w:rPr>
                <w:rFonts w:ascii="Verdana" w:hAnsi="Verdana" w:cs="Arial"/>
                <w:sz w:val="20"/>
              </w:rPr>
              <w:t>C</w:t>
            </w:r>
            <w:r w:rsidR="00420B65" w:rsidRPr="00B76251">
              <w:rPr>
                <w:rFonts w:ascii="Verdana" w:hAnsi="Verdana" w:cs="Arial"/>
                <w:sz w:val="20"/>
              </w:rPr>
              <w:t>oaches and Officials must be current in all certifications through the final date of the meet. Meet personnel must return the credential at the conclusion of working each day and be reissued a credential daily.</w:t>
            </w:r>
          </w:p>
          <w:p w:rsidR="007A22B6" w:rsidRPr="004B4309" w:rsidRDefault="00420B65" w:rsidP="00420B65">
            <w:pPr>
              <w:tabs>
                <w:tab w:val="left" w:pos="720"/>
                <w:tab w:val="left" w:pos="1440"/>
                <w:tab w:val="left" w:pos="2160"/>
              </w:tabs>
              <w:spacing w:after="120"/>
              <w:jc w:val="both"/>
              <w:rPr>
                <w:rFonts w:ascii="Verdana" w:hAnsi="Verdana" w:cs="Arial"/>
                <w:b/>
                <w:bCs/>
                <w:szCs w:val="22"/>
              </w:rPr>
            </w:pPr>
            <w:r w:rsidRPr="00B76251">
              <w:rPr>
                <w:rFonts w:ascii="Verdana" w:hAnsi="Verdana" w:cs="Arial"/>
                <w:sz w:val="20"/>
              </w:rPr>
              <w:t xml:space="preserve">All access points to the pool deck </w:t>
            </w:r>
            <w:r w:rsidR="003402E4" w:rsidRPr="00B76251">
              <w:rPr>
                <w:rFonts w:ascii="Verdana" w:hAnsi="Verdana" w:cs="Arial"/>
                <w:sz w:val="20"/>
              </w:rPr>
              <w:t xml:space="preserve">and locker rooms </w:t>
            </w:r>
            <w:r w:rsidRPr="00B76251">
              <w:rPr>
                <w:rFonts w:ascii="Verdana" w:hAnsi="Verdana" w:cs="Arial"/>
                <w:sz w:val="20"/>
              </w:rPr>
              <w:t>wi</w:t>
            </w:r>
            <w:r w:rsidR="003402E4" w:rsidRPr="00B76251">
              <w:rPr>
                <w:rFonts w:ascii="Verdana" w:hAnsi="Verdana" w:cs="Arial"/>
                <w:sz w:val="20"/>
              </w:rPr>
              <w:t>ll</w:t>
            </w:r>
            <w:r w:rsidRPr="00B76251">
              <w:rPr>
                <w:rFonts w:ascii="Verdana" w:hAnsi="Verdana" w:cs="Arial"/>
                <w:sz w:val="20"/>
              </w:rPr>
              <w:t xml:space="preserve"> either be secured or staffed by a meet worker checking credentials throughout the duration of the meet.</w:t>
            </w:r>
          </w:p>
        </w:tc>
      </w:tr>
      <w:tr w:rsidR="007A22B6" w:rsidRPr="002466A0" w:rsidTr="003D423E">
        <w:tc>
          <w:tcPr>
            <w:tcW w:w="2268" w:type="dxa"/>
          </w:tcPr>
          <w:p w:rsidR="007A22B6" w:rsidRPr="006C5953" w:rsidRDefault="007A22B6" w:rsidP="002466A0">
            <w:pPr>
              <w:spacing w:before="120"/>
              <w:rPr>
                <w:rFonts w:ascii="Verdana" w:hAnsi="Verdana" w:cs="Arial"/>
                <w:b/>
                <w:bCs/>
                <w:szCs w:val="22"/>
              </w:rPr>
            </w:pPr>
            <w:r w:rsidRPr="006C5953">
              <w:rPr>
                <w:rFonts w:ascii="Verdana" w:hAnsi="Verdana" w:cs="Arial"/>
                <w:b/>
                <w:bCs/>
                <w:szCs w:val="22"/>
              </w:rPr>
              <w:t xml:space="preserve">Swimmers with Disabilities: </w:t>
            </w:r>
          </w:p>
          <w:p w:rsidR="007A22B6" w:rsidRPr="006C5953" w:rsidRDefault="007A22B6" w:rsidP="002466A0">
            <w:pPr>
              <w:tabs>
                <w:tab w:val="left" w:pos="720"/>
                <w:tab w:val="left" w:pos="1440"/>
                <w:tab w:val="left" w:pos="2160"/>
              </w:tabs>
              <w:jc w:val="both"/>
              <w:rPr>
                <w:rFonts w:ascii="Verdana" w:hAnsi="Verdana" w:cs="Arial"/>
                <w:b/>
                <w:bCs/>
                <w:szCs w:val="22"/>
              </w:rPr>
            </w:pPr>
          </w:p>
        </w:tc>
        <w:tc>
          <w:tcPr>
            <w:tcW w:w="7308" w:type="dxa"/>
          </w:tcPr>
          <w:p w:rsidR="007A22B6" w:rsidRPr="00B76251" w:rsidRDefault="007A22B6" w:rsidP="002466A0">
            <w:pPr>
              <w:tabs>
                <w:tab w:val="left" w:pos="720"/>
                <w:tab w:val="left" w:pos="1440"/>
                <w:tab w:val="left" w:pos="2160"/>
              </w:tabs>
              <w:jc w:val="both"/>
              <w:rPr>
                <w:rFonts w:ascii="Verdana" w:hAnsi="Verdana" w:cs="Arial"/>
                <w:sz w:val="20"/>
              </w:rPr>
            </w:pPr>
            <w:r w:rsidRPr="00B76251">
              <w:rPr>
                <w:rFonts w:ascii="Verdana" w:hAnsi="Verdana" w:cs="Arial"/>
                <w:sz w:val="20"/>
              </w:rPr>
              <w:t>All swimmers are encouraged to participate. If any of your swimmers have special needs or requests please indicate them on the entry form and with the Clerk of Course and/or the Meet Referee during warm ups.</w:t>
            </w:r>
          </w:p>
          <w:p w:rsidR="007A22B6" w:rsidRPr="00B76251" w:rsidRDefault="007A22B6" w:rsidP="002466A0">
            <w:pPr>
              <w:tabs>
                <w:tab w:val="left" w:pos="720"/>
                <w:tab w:val="left" w:pos="1440"/>
                <w:tab w:val="left" w:pos="2160"/>
              </w:tabs>
              <w:jc w:val="both"/>
              <w:rPr>
                <w:rFonts w:ascii="Verdana" w:hAnsi="Verdana" w:cs="Arial"/>
                <w:b/>
                <w:bCs/>
                <w:sz w:val="20"/>
              </w:rPr>
            </w:pPr>
          </w:p>
        </w:tc>
      </w:tr>
      <w:tr w:rsidR="007A22B6" w:rsidRPr="002466A0" w:rsidTr="003D423E">
        <w:tc>
          <w:tcPr>
            <w:tcW w:w="2268" w:type="dxa"/>
          </w:tcPr>
          <w:p w:rsidR="007A22B6" w:rsidRPr="006C5953" w:rsidRDefault="007A22B6" w:rsidP="002466A0">
            <w:pPr>
              <w:tabs>
                <w:tab w:val="left" w:pos="720"/>
                <w:tab w:val="left" w:pos="1440"/>
                <w:tab w:val="left" w:pos="2160"/>
              </w:tabs>
              <w:jc w:val="both"/>
              <w:rPr>
                <w:rFonts w:ascii="Verdana" w:hAnsi="Verdana" w:cs="Arial"/>
                <w:b/>
                <w:bCs/>
                <w:szCs w:val="22"/>
              </w:rPr>
            </w:pPr>
            <w:r w:rsidRPr="006C5953">
              <w:rPr>
                <w:rFonts w:ascii="Verdana" w:hAnsi="Verdana" w:cs="Arial"/>
                <w:b/>
                <w:bCs/>
                <w:szCs w:val="22"/>
              </w:rPr>
              <w:t>General Info:</w:t>
            </w:r>
          </w:p>
        </w:tc>
        <w:tc>
          <w:tcPr>
            <w:tcW w:w="7308" w:type="dxa"/>
          </w:tcPr>
          <w:p w:rsidR="007A22B6" w:rsidRPr="00B76251" w:rsidRDefault="007A22B6" w:rsidP="002466A0">
            <w:pPr>
              <w:tabs>
                <w:tab w:val="left" w:pos="720"/>
                <w:tab w:val="left" w:pos="1440"/>
                <w:tab w:val="left" w:pos="2160"/>
              </w:tabs>
              <w:jc w:val="both"/>
              <w:rPr>
                <w:rFonts w:ascii="Verdana" w:hAnsi="Verdana" w:cs="Arial"/>
                <w:sz w:val="20"/>
              </w:rPr>
            </w:pPr>
            <w:r w:rsidRPr="00B76251">
              <w:rPr>
                <w:rFonts w:ascii="Verdana" w:hAnsi="Verdana" w:cs="Arial"/>
                <w:sz w:val="20"/>
              </w:rPr>
              <w:t>Any errors or omissions in the program will be documented and signed by the meet Referee and available for review at the Clerk of Course for Coaches review.  Information will also be covered at the Coaches’ Meeting.</w:t>
            </w:r>
          </w:p>
          <w:p w:rsidR="007A22B6" w:rsidRPr="00B76251" w:rsidRDefault="007A22B6" w:rsidP="002466A0">
            <w:pPr>
              <w:tabs>
                <w:tab w:val="left" w:pos="720"/>
                <w:tab w:val="left" w:pos="1440"/>
                <w:tab w:val="left" w:pos="2160"/>
              </w:tabs>
              <w:jc w:val="both"/>
              <w:rPr>
                <w:rFonts w:ascii="Verdana" w:hAnsi="Verdana" w:cs="Arial"/>
                <w:b/>
                <w:bCs/>
                <w:sz w:val="20"/>
              </w:rPr>
            </w:pPr>
          </w:p>
        </w:tc>
      </w:tr>
      <w:tr w:rsidR="007A22B6" w:rsidRPr="002466A0" w:rsidTr="003D423E">
        <w:tc>
          <w:tcPr>
            <w:tcW w:w="2268" w:type="dxa"/>
          </w:tcPr>
          <w:p w:rsidR="007A22B6" w:rsidRPr="006C5953" w:rsidRDefault="007A22B6" w:rsidP="002466A0">
            <w:pPr>
              <w:spacing w:before="120"/>
              <w:jc w:val="both"/>
              <w:rPr>
                <w:rFonts w:ascii="Verdana" w:hAnsi="Verdana" w:cs="Arial"/>
                <w:szCs w:val="22"/>
              </w:rPr>
            </w:pPr>
            <w:r w:rsidRPr="006C5953">
              <w:rPr>
                <w:rFonts w:ascii="Verdana" w:hAnsi="Verdana" w:cs="Arial"/>
                <w:b/>
                <w:bCs/>
                <w:szCs w:val="22"/>
              </w:rPr>
              <w:t>First Aid:</w:t>
            </w:r>
          </w:p>
        </w:tc>
        <w:tc>
          <w:tcPr>
            <w:tcW w:w="7308" w:type="dxa"/>
          </w:tcPr>
          <w:p w:rsidR="007A22B6" w:rsidRPr="00B4669A" w:rsidRDefault="007A22B6" w:rsidP="002466A0">
            <w:pPr>
              <w:spacing w:before="120"/>
              <w:jc w:val="both"/>
              <w:rPr>
                <w:rFonts w:ascii="Verdana" w:hAnsi="Verdana" w:cs="Arial"/>
                <w:szCs w:val="22"/>
              </w:rPr>
            </w:pPr>
            <w:r w:rsidRPr="00B4669A">
              <w:rPr>
                <w:rFonts w:ascii="Verdana" w:hAnsi="Verdana" w:cs="Arial"/>
                <w:szCs w:val="22"/>
              </w:rPr>
              <w:t>Supplies wil</w:t>
            </w:r>
            <w:r w:rsidR="00B76251">
              <w:rPr>
                <w:rFonts w:ascii="Verdana" w:hAnsi="Verdana" w:cs="Arial"/>
                <w:szCs w:val="22"/>
              </w:rPr>
              <w:t>l be kept in pool offices</w:t>
            </w:r>
            <w:r w:rsidRPr="00B4669A">
              <w:rPr>
                <w:rFonts w:ascii="Verdana" w:hAnsi="Verdana" w:cs="Arial"/>
                <w:szCs w:val="22"/>
              </w:rPr>
              <w:t>.</w:t>
            </w:r>
          </w:p>
          <w:p w:rsidR="007A22B6" w:rsidRPr="00B4669A" w:rsidRDefault="007A22B6" w:rsidP="002466A0">
            <w:pPr>
              <w:spacing w:before="120"/>
              <w:jc w:val="both"/>
              <w:rPr>
                <w:rFonts w:ascii="Verdana" w:hAnsi="Verdana" w:cs="Arial"/>
                <w:szCs w:val="22"/>
              </w:rPr>
            </w:pPr>
          </w:p>
        </w:tc>
      </w:tr>
      <w:tr w:rsidR="007A22B6" w:rsidRPr="002466A0" w:rsidTr="003D423E">
        <w:tc>
          <w:tcPr>
            <w:tcW w:w="2268" w:type="dxa"/>
          </w:tcPr>
          <w:p w:rsidR="007A22B6" w:rsidRPr="006C5953" w:rsidRDefault="007A22B6" w:rsidP="002466A0">
            <w:pPr>
              <w:spacing w:before="120"/>
              <w:jc w:val="both"/>
              <w:rPr>
                <w:rFonts w:ascii="Verdana" w:hAnsi="Verdana" w:cs="Arial"/>
                <w:szCs w:val="22"/>
              </w:rPr>
            </w:pPr>
            <w:r w:rsidRPr="006C5953">
              <w:rPr>
                <w:rFonts w:ascii="Verdana" w:hAnsi="Verdana" w:cs="Arial"/>
                <w:b/>
                <w:bCs/>
                <w:szCs w:val="22"/>
              </w:rPr>
              <w:t>Facility Items:</w:t>
            </w:r>
          </w:p>
        </w:tc>
        <w:tc>
          <w:tcPr>
            <w:tcW w:w="7308" w:type="dxa"/>
          </w:tcPr>
          <w:p w:rsidR="00F60688" w:rsidRPr="00B76251" w:rsidRDefault="00F60688" w:rsidP="002466A0">
            <w:pPr>
              <w:spacing w:before="120"/>
              <w:ind w:left="738" w:hanging="720"/>
              <w:jc w:val="both"/>
              <w:rPr>
                <w:rFonts w:ascii="Verdana" w:hAnsi="Verdana" w:cs="Arial"/>
                <w:b/>
                <w:i/>
                <w:sz w:val="20"/>
              </w:rPr>
            </w:pPr>
            <w:r w:rsidRPr="00B76251">
              <w:rPr>
                <w:rFonts w:ascii="Verdana" w:hAnsi="Verdana" w:cs="Arial"/>
                <w:sz w:val="20"/>
              </w:rPr>
              <w:t>(A)</w:t>
            </w:r>
            <w:r w:rsidRPr="00B76251">
              <w:rPr>
                <w:rFonts w:ascii="Verdana" w:hAnsi="Verdana" w:cs="Arial"/>
                <w:sz w:val="20"/>
              </w:rPr>
              <w:tab/>
              <w:t xml:space="preserve">No smoking is allowed in the building or on the grounds of </w:t>
            </w:r>
            <w:r w:rsidR="00B76251" w:rsidRPr="00B76251">
              <w:rPr>
                <w:rFonts w:ascii="Verdana" w:hAnsi="Verdana" w:cs="Arial"/>
                <w:b/>
                <w:i/>
                <w:sz w:val="20"/>
              </w:rPr>
              <w:t>Lakeland High School</w:t>
            </w:r>
            <w:r w:rsidRPr="00B76251">
              <w:rPr>
                <w:rFonts w:ascii="Verdana" w:hAnsi="Verdana" w:cs="Arial"/>
                <w:b/>
                <w:i/>
                <w:sz w:val="20"/>
              </w:rPr>
              <w:t>.</w:t>
            </w:r>
          </w:p>
          <w:p w:rsidR="00F60688" w:rsidRPr="00B76251" w:rsidRDefault="00F60688" w:rsidP="002466A0">
            <w:pPr>
              <w:pStyle w:val="BodyTextIndent"/>
              <w:tabs>
                <w:tab w:val="clear" w:pos="720"/>
                <w:tab w:val="clear" w:pos="1440"/>
                <w:tab w:val="clear" w:pos="2160"/>
                <w:tab w:val="clear" w:pos="2880"/>
                <w:tab w:val="left" w:pos="738"/>
              </w:tabs>
              <w:ind w:left="738" w:hanging="720"/>
              <w:rPr>
                <w:rFonts w:ascii="Verdana" w:hAnsi="Verdana" w:cs="Arial"/>
                <w:sz w:val="20"/>
                <w:szCs w:val="20"/>
              </w:rPr>
            </w:pPr>
            <w:r w:rsidRPr="00B76251">
              <w:rPr>
                <w:rFonts w:ascii="Verdana" w:hAnsi="Verdana" w:cs="Arial"/>
                <w:sz w:val="20"/>
                <w:szCs w:val="20"/>
              </w:rPr>
              <w:t>(B)</w:t>
            </w:r>
            <w:r w:rsidRPr="00B76251">
              <w:rPr>
                <w:rFonts w:ascii="Verdana" w:hAnsi="Verdana" w:cs="Arial"/>
                <w:sz w:val="20"/>
                <w:szCs w:val="20"/>
              </w:rPr>
              <w:tab/>
              <w:t>Pursuant to applicable Michigan law, no glass will be allowed on the deck of the pool or in the locker rooms.</w:t>
            </w:r>
          </w:p>
          <w:p w:rsidR="00F60688" w:rsidRPr="00B76251" w:rsidRDefault="00F60688" w:rsidP="002466A0">
            <w:pPr>
              <w:pStyle w:val="BodyTextIndent"/>
              <w:tabs>
                <w:tab w:val="clear" w:pos="720"/>
                <w:tab w:val="clear" w:pos="2880"/>
                <w:tab w:val="left" w:pos="738"/>
              </w:tabs>
              <w:ind w:left="738" w:hanging="720"/>
              <w:rPr>
                <w:rFonts w:ascii="Verdana" w:hAnsi="Verdana" w:cs="Arial"/>
                <w:sz w:val="20"/>
                <w:szCs w:val="20"/>
              </w:rPr>
            </w:pPr>
            <w:r w:rsidRPr="00B76251">
              <w:rPr>
                <w:rFonts w:ascii="Verdana" w:hAnsi="Verdana" w:cs="Arial"/>
                <w:sz w:val="20"/>
                <w:szCs w:val="20"/>
              </w:rPr>
              <w:t>(C)</w:t>
            </w:r>
            <w:r w:rsidRPr="00B76251">
              <w:rPr>
                <w:rFonts w:ascii="Verdana" w:hAnsi="Verdana" w:cs="Arial"/>
                <w:sz w:val="20"/>
                <w:szCs w:val="20"/>
              </w:rPr>
              <w:tab/>
              <w:t xml:space="preserve">No bare feet allowed outside of the pool area. Swimmers need </w:t>
            </w:r>
            <w:r w:rsidRPr="00B76251">
              <w:rPr>
                <w:rFonts w:ascii="Verdana" w:hAnsi="Verdana" w:cs="Arial"/>
                <w:sz w:val="20"/>
                <w:szCs w:val="20"/>
              </w:rPr>
              <w:lastRenderedPageBreak/>
              <w:t>to have shoes to go into the hallway to awards or concessions.</w:t>
            </w:r>
          </w:p>
          <w:p w:rsidR="00F60688" w:rsidRPr="00B76251" w:rsidRDefault="00F60688" w:rsidP="002466A0">
            <w:pPr>
              <w:pStyle w:val="BodyTextIndent"/>
              <w:tabs>
                <w:tab w:val="clear" w:pos="720"/>
                <w:tab w:val="clear" w:pos="2880"/>
                <w:tab w:val="left" w:pos="738"/>
              </w:tabs>
              <w:ind w:left="738" w:hanging="2862"/>
              <w:rPr>
                <w:rFonts w:ascii="Verdana" w:hAnsi="Verdana" w:cs="Arial"/>
                <w:sz w:val="20"/>
                <w:szCs w:val="20"/>
              </w:rPr>
            </w:pPr>
            <w:r w:rsidRPr="00B76251">
              <w:rPr>
                <w:rFonts w:ascii="Verdana" w:hAnsi="Verdana" w:cs="Arial"/>
                <w:sz w:val="20"/>
                <w:szCs w:val="20"/>
              </w:rPr>
              <w:t>(C)</w:t>
            </w:r>
            <w:r w:rsidRPr="00B76251">
              <w:rPr>
                <w:rFonts w:ascii="Verdana" w:hAnsi="Verdana" w:cs="Arial"/>
                <w:sz w:val="20"/>
                <w:szCs w:val="20"/>
              </w:rPr>
              <w:tab/>
              <w:t>No bare feet allowed outside of the pool area. Swimmers need to have shoes to go into the hallway to awards or concessions.</w:t>
            </w:r>
          </w:p>
          <w:p w:rsidR="00F60688" w:rsidRPr="00B76251" w:rsidRDefault="00F60688" w:rsidP="002466A0">
            <w:pPr>
              <w:pStyle w:val="BodyTextIndent"/>
              <w:tabs>
                <w:tab w:val="clear" w:pos="2880"/>
                <w:tab w:val="left" w:pos="2718"/>
              </w:tabs>
              <w:ind w:left="738" w:hanging="738"/>
              <w:rPr>
                <w:rFonts w:ascii="Verdana" w:hAnsi="Verdana" w:cs="Arial"/>
                <w:b/>
                <w:i/>
                <w:sz w:val="20"/>
                <w:szCs w:val="20"/>
              </w:rPr>
            </w:pPr>
            <w:r w:rsidRPr="00B76251">
              <w:rPr>
                <w:rFonts w:ascii="Verdana" w:hAnsi="Verdana" w:cs="Arial"/>
                <w:sz w:val="20"/>
                <w:szCs w:val="20"/>
              </w:rPr>
              <w:t>(D)</w:t>
            </w:r>
            <w:r w:rsidRPr="00B76251">
              <w:rPr>
                <w:rFonts w:ascii="Verdana" w:hAnsi="Verdana" w:cs="Arial"/>
                <w:sz w:val="20"/>
                <w:szCs w:val="20"/>
              </w:rPr>
              <w:tab/>
              <w:t xml:space="preserve">An Emergency Action Plan has been submitted by the Host Club to the Safety Chair and the Program Operations Chair of Michigan Swimming prior to sanction of this meet and is available for review and inspection at the </w:t>
            </w:r>
            <w:r w:rsidR="00B76251">
              <w:rPr>
                <w:rFonts w:ascii="Verdana" w:hAnsi="Verdana" w:cs="Arial"/>
                <w:b/>
                <w:i/>
                <w:sz w:val="20"/>
                <w:szCs w:val="20"/>
              </w:rPr>
              <w:t>pool deck office</w:t>
            </w:r>
            <w:r w:rsidRPr="00B76251">
              <w:rPr>
                <w:rFonts w:ascii="Verdana" w:hAnsi="Verdana" w:cs="Arial"/>
                <w:b/>
                <w:i/>
                <w:sz w:val="20"/>
                <w:szCs w:val="20"/>
              </w:rPr>
              <w:t>.</w:t>
            </w:r>
          </w:p>
          <w:p w:rsidR="00F60688" w:rsidRPr="00B76251" w:rsidRDefault="00F60688" w:rsidP="002466A0">
            <w:pPr>
              <w:pStyle w:val="BodyTextIndent"/>
              <w:tabs>
                <w:tab w:val="clear" w:pos="2880"/>
                <w:tab w:val="left" w:pos="1098"/>
              </w:tabs>
              <w:ind w:left="738" w:hanging="720"/>
              <w:rPr>
                <w:rFonts w:ascii="Verdana" w:hAnsi="Verdana" w:cs="Arial"/>
                <w:sz w:val="20"/>
                <w:szCs w:val="20"/>
              </w:rPr>
            </w:pPr>
            <w:r w:rsidRPr="00B76251">
              <w:rPr>
                <w:rFonts w:ascii="Verdana" w:hAnsi="Verdana" w:cs="Arial"/>
                <w:sz w:val="20"/>
                <w:szCs w:val="20"/>
              </w:rPr>
              <w:t>(E)</w:t>
            </w:r>
            <w:r w:rsidRPr="00B76251">
              <w:rPr>
                <w:rFonts w:ascii="Verdana" w:hAnsi="Verdana" w:cs="Arial"/>
                <w:b/>
                <w:i/>
                <w:color w:val="FF0000"/>
                <w:sz w:val="20"/>
                <w:szCs w:val="20"/>
              </w:rPr>
              <w:tab/>
            </w:r>
            <w:r w:rsidRPr="00B76251">
              <w:rPr>
                <w:rFonts w:ascii="Verdana" w:hAnsi="Verdana"/>
                <w:sz w:val="20"/>
                <w:szCs w:val="20"/>
              </w:rPr>
              <w:t xml:space="preserve">To comply with USA Swimming privacy and security policy, </w:t>
            </w:r>
            <w:r w:rsidRPr="00B76251">
              <w:rPr>
                <w:rFonts w:ascii="Verdana" w:hAnsi="Verdana"/>
                <w:sz w:val="20"/>
                <w:szCs w:val="20"/>
                <w:u w:val="single"/>
              </w:rPr>
              <w:t>the use of audio or visual recording devices, including a cell phone, is not permitted in changing areas, rest rooms or locker rooms.</w:t>
            </w:r>
          </w:p>
          <w:p w:rsidR="007A22B6" w:rsidRPr="00B4669A" w:rsidRDefault="007A22B6" w:rsidP="002466A0">
            <w:pPr>
              <w:spacing w:before="120"/>
              <w:jc w:val="both"/>
              <w:rPr>
                <w:rFonts w:ascii="Verdana" w:hAnsi="Verdana" w:cs="Arial"/>
                <w:szCs w:val="22"/>
              </w:rPr>
            </w:pPr>
          </w:p>
        </w:tc>
      </w:tr>
      <w:tr w:rsidR="0042700B" w:rsidRPr="002466A0" w:rsidTr="0042700B">
        <w:tc>
          <w:tcPr>
            <w:tcW w:w="2268" w:type="dxa"/>
            <w:tcBorders>
              <w:top w:val="single" w:sz="4" w:space="0" w:color="auto"/>
              <w:left w:val="single" w:sz="4" w:space="0" w:color="auto"/>
              <w:bottom w:val="single" w:sz="4" w:space="0" w:color="auto"/>
              <w:right w:val="single" w:sz="4" w:space="0" w:color="auto"/>
            </w:tcBorders>
          </w:tcPr>
          <w:p w:rsidR="0042700B" w:rsidRPr="006C5953" w:rsidRDefault="0042700B" w:rsidP="00A21E18">
            <w:pPr>
              <w:spacing w:before="120"/>
              <w:jc w:val="both"/>
              <w:rPr>
                <w:rFonts w:ascii="Verdana" w:hAnsi="Verdana" w:cs="Arial"/>
                <w:b/>
                <w:bCs/>
                <w:szCs w:val="22"/>
              </w:rPr>
            </w:pPr>
            <w:r w:rsidRPr="006C5953">
              <w:rPr>
                <w:rFonts w:ascii="Verdana" w:hAnsi="Verdana" w:cs="Arial"/>
                <w:b/>
                <w:bCs/>
                <w:szCs w:val="22"/>
              </w:rPr>
              <w:lastRenderedPageBreak/>
              <w:t>Meet Director:</w:t>
            </w:r>
          </w:p>
        </w:tc>
        <w:tc>
          <w:tcPr>
            <w:tcW w:w="7308" w:type="dxa"/>
            <w:tcBorders>
              <w:top w:val="single" w:sz="4" w:space="0" w:color="auto"/>
              <w:left w:val="single" w:sz="4" w:space="0" w:color="auto"/>
              <w:bottom w:val="single" w:sz="4" w:space="0" w:color="auto"/>
              <w:right w:val="single" w:sz="4" w:space="0" w:color="auto"/>
            </w:tcBorders>
          </w:tcPr>
          <w:p w:rsidR="0042700B" w:rsidRPr="00B76251" w:rsidRDefault="00B76251" w:rsidP="0042700B">
            <w:pPr>
              <w:spacing w:before="120"/>
              <w:ind w:left="738" w:hanging="720"/>
              <w:jc w:val="both"/>
              <w:rPr>
                <w:rFonts w:ascii="Verdana" w:hAnsi="Verdana" w:cs="Arial"/>
                <w:sz w:val="20"/>
              </w:rPr>
            </w:pPr>
            <w:r w:rsidRPr="00B76251">
              <w:rPr>
                <w:rFonts w:ascii="Verdana" w:hAnsi="Verdana" w:cs="Arial"/>
                <w:sz w:val="20"/>
              </w:rPr>
              <w:t>Jim Tulpa:jdltulpa@aol.com, 248-685-3774</w:t>
            </w:r>
          </w:p>
          <w:p w:rsidR="00B76251" w:rsidRPr="00B76251" w:rsidRDefault="00B76251" w:rsidP="0042700B">
            <w:pPr>
              <w:spacing w:before="120"/>
              <w:ind w:left="738" w:hanging="720"/>
              <w:jc w:val="both"/>
              <w:rPr>
                <w:rFonts w:ascii="Verdana" w:hAnsi="Verdana" w:cs="Arial"/>
                <w:sz w:val="20"/>
              </w:rPr>
            </w:pPr>
            <w:r w:rsidRPr="00B76251">
              <w:rPr>
                <w:rFonts w:ascii="Verdana" w:hAnsi="Verdana" w:cs="Arial"/>
                <w:sz w:val="20"/>
              </w:rPr>
              <w:t>Amy Williams:sweetamy1109@aol.com</w:t>
            </w:r>
          </w:p>
          <w:p w:rsidR="0042700B" w:rsidRPr="00B76251" w:rsidRDefault="0042700B" w:rsidP="0042700B">
            <w:pPr>
              <w:spacing w:before="120"/>
              <w:ind w:left="738" w:hanging="720"/>
              <w:jc w:val="both"/>
              <w:rPr>
                <w:rFonts w:ascii="Verdana" w:hAnsi="Verdana" w:cs="Arial"/>
                <w:sz w:val="20"/>
              </w:rPr>
            </w:pPr>
          </w:p>
        </w:tc>
      </w:tr>
      <w:tr w:rsidR="0042700B" w:rsidRPr="002466A0" w:rsidTr="0042700B">
        <w:tc>
          <w:tcPr>
            <w:tcW w:w="2268" w:type="dxa"/>
            <w:tcBorders>
              <w:top w:val="single" w:sz="4" w:space="0" w:color="auto"/>
              <w:left w:val="single" w:sz="4" w:space="0" w:color="auto"/>
              <w:bottom w:val="single" w:sz="4" w:space="0" w:color="auto"/>
              <w:right w:val="single" w:sz="4" w:space="0" w:color="auto"/>
            </w:tcBorders>
          </w:tcPr>
          <w:p w:rsidR="0042700B" w:rsidRPr="006C5953" w:rsidRDefault="0042700B" w:rsidP="00A21E18">
            <w:pPr>
              <w:spacing w:before="120"/>
              <w:jc w:val="both"/>
              <w:rPr>
                <w:rFonts w:ascii="Verdana" w:hAnsi="Verdana" w:cs="Arial"/>
                <w:b/>
                <w:bCs/>
                <w:szCs w:val="22"/>
              </w:rPr>
            </w:pPr>
            <w:r w:rsidRPr="006C5953">
              <w:rPr>
                <w:rFonts w:ascii="Verdana" w:hAnsi="Verdana" w:cs="Arial"/>
                <w:b/>
                <w:bCs/>
                <w:szCs w:val="22"/>
              </w:rPr>
              <w:t>Meet Referee:</w:t>
            </w:r>
          </w:p>
        </w:tc>
        <w:tc>
          <w:tcPr>
            <w:tcW w:w="7308" w:type="dxa"/>
            <w:tcBorders>
              <w:top w:val="single" w:sz="4" w:space="0" w:color="auto"/>
              <w:left w:val="single" w:sz="4" w:space="0" w:color="auto"/>
              <w:bottom w:val="single" w:sz="4" w:space="0" w:color="auto"/>
              <w:right w:val="single" w:sz="4" w:space="0" w:color="auto"/>
            </w:tcBorders>
          </w:tcPr>
          <w:p w:rsidR="0042700B" w:rsidRPr="00B76251" w:rsidRDefault="00B76251" w:rsidP="0042700B">
            <w:pPr>
              <w:spacing w:before="120"/>
              <w:ind w:left="738" w:hanging="720"/>
              <w:jc w:val="both"/>
              <w:rPr>
                <w:rFonts w:ascii="Verdana" w:hAnsi="Verdana" w:cs="Arial"/>
                <w:sz w:val="20"/>
              </w:rPr>
            </w:pPr>
            <w:r w:rsidRPr="00B76251">
              <w:rPr>
                <w:rFonts w:ascii="Verdana" w:hAnsi="Verdana" w:cs="Arial"/>
                <w:sz w:val="20"/>
              </w:rPr>
              <w:t xml:space="preserve">John D. </w:t>
            </w:r>
            <w:proofErr w:type="spellStart"/>
            <w:r w:rsidRPr="00B76251">
              <w:rPr>
                <w:rFonts w:ascii="Verdana" w:hAnsi="Verdana" w:cs="Arial"/>
                <w:sz w:val="20"/>
              </w:rPr>
              <w:t>Loria</w:t>
            </w:r>
            <w:proofErr w:type="spellEnd"/>
            <w:r w:rsidRPr="00B76251">
              <w:rPr>
                <w:rFonts w:ascii="Verdana" w:hAnsi="Verdana" w:cs="Arial"/>
                <w:sz w:val="20"/>
              </w:rPr>
              <w:t xml:space="preserve">: </w:t>
            </w:r>
            <w:hyperlink r:id="rId10" w:history="1">
              <w:r w:rsidRPr="00B76251">
                <w:rPr>
                  <w:rStyle w:val="Hyperlink"/>
                  <w:rFonts w:ascii="Verdana" w:hAnsi="Verdana" w:cs="Arial"/>
                  <w:sz w:val="20"/>
                </w:rPr>
                <w:t>jloria1@aol.com</w:t>
              </w:r>
            </w:hyperlink>
            <w:r w:rsidRPr="00B76251">
              <w:rPr>
                <w:rFonts w:ascii="Verdana" w:hAnsi="Verdana" w:cs="Arial"/>
                <w:sz w:val="20"/>
              </w:rPr>
              <w:t xml:space="preserve"> 248-763-4909</w:t>
            </w:r>
          </w:p>
          <w:p w:rsidR="0042700B" w:rsidRPr="00B76251" w:rsidRDefault="0042700B" w:rsidP="0042700B">
            <w:pPr>
              <w:spacing w:before="120"/>
              <w:ind w:left="738" w:hanging="720"/>
              <w:jc w:val="both"/>
              <w:rPr>
                <w:rFonts w:ascii="Verdana" w:hAnsi="Verdana" w:cs="Arial"/>
                <w:sz w:val="20"/>
              </w:rPr>
            </w:pPr>
          </w:p>
        </w:tc>
      </w:tr>
      <w:tr w:rsidR="0042700B" w:rsidRPr="002466A0" w:rsidTr="0042700B">
        <w:tc>
          <w:tcPr>
            <w:tcW w:w="2268" w:type="dxa"/>
            <w:tcBorders>
              <w:top w:val="single" w:sz="4" w:space="0" w:color="auto"/>
              <w:left w:val="single" w:sz="4" w:space="0" w:color="auto"/>
              <w:bottom w:val="single" w:sz="4" w:space="0" w:color="auto"/>
              <w:right w:val="single" w:sz="4" w:space="0" w:color="auto"/>
            </w:tcBorders>
          </w:tcPr>
          <w:p w:rsidR="0042700B" w:rsidRPr="006C5953" w:rsidRDefault="0042700B" w:rsidP="00A21E18">
            <w:pPr>
              <w:spacing w:before="120"/>
              <w:jc w:val="both"/>
              <w:rPr>
                <w:rFonts w:ascii="Verdana" w:hAnsi="Verdana" w:cs="Arial"/>
                <w:b/>
                <w:bCs/>
                <w:szCs w:val="22"/>
              </w:rPr>
            </w:pPr>
            <w:r w:rsidRPr="006C5953">
              <w:rPr>
                <w:rFonts w:ascii="Verdana" w:hAnsi="Verdana" w:cs="Arial"/>
                <w:b/>
                <w:bCs/>
                <w:szCs w:val="22"/>
              </w:rPr>
              <w:t>Safety Marshal:</w:t>
            </w:r>
          </w:p>
        </w:tc>
        <w:tc>
          <w:tcPr>
            <w:tcW w:w="7308" w:type="dxa"/>
            <w:tcBorders>
              <w:top w:val="single" w:sz="4" w:space="0" w:color="auto"/>
              <w:left w:val="single" w:sz="4" w:space="0" w:color="auto"/>
              <w:bottom w:val="single" w:sz="4" w:space="0" w:color="auto"/>
              <w:right w:val="single" w:sz="4" w:space="0" w:color="auto"/>
            </w:tcBorders>
          </w:tcPr>
          <w:p w:rsidR="0042700B" w:rsidRPr="00B76251" w:rsidRDefault="00B76251" w:rsidP="0042700B">
            <w:pPr>
              <w:spacing w:before="120"/>
              <w:ind w:left="738" w:hanging="720"/>
              <w:jc w:val="both"/>
              <w:rPr>
                <w:rFonts w:ascii="Verdana" w:hAnsi="Verdana" w:cs="Arial"/>
                <w:sz w:val="20"/>
              </w:rPr>
            </w:pPr>
            <w:r w:rsidRPr="00B76251">
              <w:rPr>
                <w:rFonts w:ascii="Verdana" w:hAnsi="Verdana" w:cs="Arial"/>
                <w:sz w:val="20"/>
              </w:rPr>
              <w:t>Irene Kennedy</w:t>
            </w:r>
          </w:p>
        </w:tc>
      </w:tr>
    </w:tbl>
    <w:p w:rsidR="005943F1" w:rsidRPr="005943F1" w:rsidRDefault="003B6D44" w:rsidP="005943F1">
      <w:pPr>
        <w:pStyle w:val="Heading2"/>
        <w:rPr>
          <w:rFonts w:ascii="Georgia" w:hAnsi="Georgia"/>
        </w:rPr>
      </w:pPr>
      <w:r>
        <w:br w:type="page"/>
      </w:r>
      <w:r w:rsidR="005943F1" w:rsidRPr="00590D58">
        <w:rPr>
          <w:rFonts w:ascii="Georgia" w:hAnsi="Georgia"/>
        </w:rPr>
        <w:lastRenderedPageBreak/>
        <w:t>Best V</w:t>
      </w:r>
      <w:r w:rsidR="005943F1">
        <w:rPr>
          <w:rFonts w:ascii="Georgia" w:hAnsi="Georgia"/>
        </w:rPr>
        <w:t>alen-Times Ever Meet 2013</w:t>
      </w:r>
    </w:p>
    <w:p w:rsidR="005943F1" w:rsidRPr="00590D58" w:rsidRDefault="005943F1" w:rsidP="005943F1">
      <w:pPr>
        <w:jc w:val="center"/>
        <w:rPr>
          <w:rFonts w:ascii="Georgia" w:hAnsi="Georgia"/>
        </w:rPr>
      </w:pPr>
      <w:r w:rsidRPr="00590D58">
        <w:rPr>
          <w:rFonts w:ascii="Georgia" w:hAnsi="Georgia"/>
        </w:rPr>
        <w:t xml:space="preserve">Friday, February </w:t>
      </w:r>
      <w:proofErr w:type="gramStart"/>
      <w:r>
        <w:rPr>
          <w:rFonts w:ascii="Georgia" w:hAnsi="Georgia"/>
        </w:rPr>
        <w:t>15</w:t>
      </w:r>
      <w:r w:rsidRPr="00590D58">
        <w:rPr>
          <w:rFonts w:ascii="Georgia" w:hAnsi="Georgia"/>
          <w:vertAlign w:val="superscript"/>
        </w:rPr>
        <w:t>th</w:t>
      </w:r>
      <w:r>
        <w:rPr>
          <w:rFonts w:ascii="Georgia" w:hAnsi="Georgia"/>
        </w:rPr>
        <w:t xml:space="preserve"> ,</w:t>
      </w:r>
      <w:proofErr w:type="gramEnd"/>
      <w:r>
        <w:rPr>
          <w:rFonts w:ascii="Georgia" w:hAnsi="Georgia"/>
        </w:rPr>
        <w:t xml:space="preserve"> 2013</w:t>
      </w:r>
    </w:p>
    <w:p w:rsidR="005943F1" w:rsidRPr="00590D58" w:rsidRDefault="005943F1" w:rsidP="005943F1">
      <w:pPr>
        <w:jc w:val="center"/>
        <w:rPr>
          <w:rFonts w:ascii="Georgia" w:hAnsi="Georgia"/>
        </w:rPr>
      </w:pPr>
      <w:r w:rsidRPr="00590D58">
        <w:rPr>
          <w:rFonts w:ascii="Georgia" w:hAnsi="Georgia"/>
        </w:rPr>
        <w:t xml:space="preserve">Warm up 5:00pm, </w:t>
      </w:r>
      <w:proofErr w:type="gramStart"/>
      <w:r w:rsidRPr="00590D58">
        <w:rPr>
          <w:rFonts w:ascii="Georgia" w:hAnsi="Georgia"/>
        </w:rPr>
        <w:t>Start</w:t>
      </w:r>
      <w:proofErr w:type="gramEnd"/>
      <w:r w:rsidRPr="00590D58">
        <w:rPr>
          <w:rFonts w:ascii="Georgia" w:hAnsi="Georgia"/>
        </w:rPr>
        <w:t xml:space="preserve"> 6:00pm</w:t>
      </w:r>
    </w:p>
    <w:p w:rsidR="005943F1" w:rsidRPr="00590D58" w:rsidRDefault="005943F1" w:rsidP="005943F1">
      <w:pPr>
        <w:rPr>
          <w:rFonts w:ascii="Georgia" w:hAnsi="Georgia"/>
          <w:sz w:val="20"/>
        </w:rPr>
      </w:pPr>
    </w:p>
    <w:tbl>
      <w:tblPr>
        <w:tblW w:w="7272" w:type="dxa"/>
        <w:jc w:val="center"/>
        <w:tblLayout w:type="fixed"/>
        <w:tblCellMar>
          <w:left w:w="30" w:type="dxa"/>
          <w:right w:w="30" w:type="dxa"/>
        </w:tblCellMar>
        <w:tblLook w:val="0000"/>
      </w:tblPr>
      <w:tblGrid>
        <w:gridCol w:w="1690"/>
        <w:gridCol w:w="1400"/>
        <w:gridCol w:w="2540"/>
        <w:gridCol w:w="1642"/>
      </w:tblGrid>
      <w:tr w:rsidR="005943F1" w:rsidRPr="00590D58" w:rsidTr="00101D84">
        <w:trPr>
          <w:trHeight w:val="250"/>
          <w:jc w:val="center"/>
        </w:trPr>
        <w:tc>
          <w:tcPr>
            <w:tcW w:w="1690" w:type="dxa"/>
            <w:tcBorders>
              <w:top w:val="nil"/>
              <w:left w:val="nil"/>
              <w:bottom w:val="nil"/>
              <w:right w:val="nil"/>
            </w:tcBorders>
          </w:tcPr>
          <w:p w:rsidR="005943F1" w:rsidRPr="00590D58" w:rsidRDefault="005943F1" w:rsidP="00101D84">
            <w:pPr>
              <w:jc w:val="center"/>
              <w:rPr>
                <w:rFonts w:ascii="Georgia" w:hAnsi="Georgia"/>
                <w:b/>
                <w:bCs/>
                <w:snapToGrid w:val="0"/>
                <w:color w:val="000000"/>
                <w:szCs w:val="17"/>
              </w:rPr>
            </w:pPr>
            <w:r w:rsidRPr="00590D58">
              <w:rPr>
                <w:rFonts w:ascii="Georgia" w:hAnsi="Georgia"/>
                <w:b/>
                <w:bCs/>
                <w:snapToGrid w:val="0"/>
                <w:color w:val="000000"/>
                <w:szCs w:val="17"/>
              </w:rPr>
              <w:t>Boys Event #</w:t>
            </w:r>
          </w:p>
        </w:tc>
        <w:tc>
          <w:tcPr>
            <w:tcW w:w="1400" w:type="dxa"/>
            <w:tcBorders>
              <w:top w:val="nil"/>
              <w:left w:val="nil"/>
              <w:bottom w:val="nil"/>
              <w:right w:val="nil"/>
            </w:tcBorders>
          </w:tcPr>
          <w:p w:rsidR="005943F1" w:rsidRPr="00590D58" w:rsidRDefault="005943F1" w:rsidP="00101D84">
            <w:pPr>
              <w:jc w:val="center"/>
              <w:rPr>
                <w:rFonts w:ascii="Georgia" w:hAnsi="Georgia"/>
                <w:b/>
                <w:bCs/>
                <w:snapToGrid w:val="0"/>
                <w:color w:val="000000"/>
                <w:szCs w:val="17"/>
              </w:rPr>
            </w:pPr>
            <w:r w:rsidRPr="00590D58">
              <w:rPr>
                <w:rFonts w:ascii="Georgia" w:hAnsi="Georgia"/>
                <w:b/>
                <w:bCs/>
                <w:snapToGrid w:val="0"/>
                <w:color w:val="000000"/>
                <w:szCs w:val="17"/>
              </w:rPr>
              <w:t>Age</w:t>
            </w:r>
          </w:p>
        </w:tc>
        <w:tc>
          <w:tcPr>
            <w:tcW w:w="2540" w:type="dxa"/>
            <w:tcBorders>
              <w:top w:val="nil"/>
              <w:left w:val="nil"/>
              <w:bottom w:val="nil"/>
              <w:right w:val="nil"/>
            </w:tcBorders>
          </w:tcPr>
          <w:p w:rsidR="005943F1" w:rsidRPr="00590D58" w:rsidRDefault="005943F1" w:rsidP="00101D84">
            <w:pPr>
              <w:jc w:val="center"/>
              <w:rPr>
                <w:rFonts w:ascii="Georgia" w:hAnsi="Georgia"/>
                <w:b/>
                <w:bCs/>
                <w:snapToGrid w:val="0"/>
                <w:color w:val="000000"/>
                <w:szCs w:val="17"/>
              </w:rPr>
            </w:pPr>
            <w:r w:rsidRPr="00590D58">
              <w:rPr>
                <w:rFonts w:ascii="Georgia" w:hAnsi="Georgia"/>
                <w:b/>
                <w:bCs/>
                <w:snapToGrid w:val="0"/>
                <w:color w:val="000000"/>
                <w:szCs w:val="17"/>
              </w:rPr>
              <w:t>Event</w:t>
            </w:r>
          </w:p>
        </w:tc>
        <w:tc>
          <w:tcPr>
            <w:tcW w:w="1642" w:type="dxa"/>
            <w:tcBorders>
              <w:top w:val="nil"/>
              <w:left w:val="nil"/>
              <w:bottom w:val="nil"/>
              <w:right w:val="nil"/>
            </w:tcBorders>
          </w:tcPr>
          <w:p w:rsidR="005943F1" w:rsidRPr="00590D58" w:rsidRDefault="005943F1" w:rsidP="00101D84">
            <w:pPr>
              <w:jc w:val="center"/>
              <w:rPr>
                <w:rFonts w:ascii="Georgia" w:hAnsi="Georgia"/>
                <w:b/>
                <w:bCs/>
                <w:snapToGrid w:val="0"/>
                <w:color w:val="000000"/>
                <w:szCs w:val="17"/>
              </w:rPr>
            </w:pPr>
            <w:r w:rsidRPr="00590D58">
              <w:rPr>
                <w:rFonts w:ascii="Georgia" w:hAnsi="Georgia"/>
                <w:b/>
                <w:bCs/>
                <w:snapToGrid w:val="0"/>
                <w:color w:val="000000"/>
                <w:szCs w:val="17"/>
              </w:rPr>
              <w:t>Girls Event #</w:t>
            </w:r>
          </w:p>
        </w:tc>
      </w:tr>
      <w:tr w:rsidR="005943F1" w:rsidRPr="00590D58" w:rsidTr="00101D84">
        <w:trPr>
          <w:trHeight w:val="250"/>
          <w:jc w:val="center"/>
        </w:trPr>
        <w:tc>
          <w:tcPr>
            <w:tcW w:w="1690" w:type="dxa"/>
            <w:tcBorders>
              <w:top w:val="nil"/>
              <w:left w:val="nil"/>
              <w:bottom w:val="nil"/>
              <w:right w:val="nil"/>
            </w:tcBorders>
          </w:tcPr>
          <w:p w:rsidR="005943F1" w:rsidRPr="00590D58" w:rsidRDefault="005943F1" w:rsidP="00101D84">
            <w:pPr>
              <w:rPr>
                <w:rFonts w:ascii="Georgia" w:hAnsi="Georgia"/>
                <w:snapToGrid w:val="0"/>
                <w:color w:val="000000"/>
                <w:sz w:val="20"/>
              </w:rPr>
            </w:pPr>
            <w:r w:rsidRPr="00590D58">
              <w:rPr>
                <w:rFonts w:ascii="Georgia" w:hAnsi="Georgia"/>
                <w:snapToGrid w:val="0"/>
                <w:color w:val="000000"/>
                <w:sz w:val="20"/>
              </w:rPr>
              <w:t xml:space="preserve">              </w:t>
            </w:r>
            <w:r>
              <w:rPr>
                <w:rFonts w:ascii="Georgia" w:hAnsi="Georgia"/>
                <w:snapToGrid w:val="0"/>
                <w:color w:val="000000"/>
                <w:sz w:val="20"/>
              </w:rPr>
              <w:t xml:space="preserve"> </w:t>
            </w:r>
            <w:r w:rsidRPr="00590D58">
              <w:rPr>
                <w:rFonts w:ascii="Georgia" w:hAnsi="Georgia"/>
                <w:snapToGrid w:val="0"/>
                <w:color w:val="000000"/>
                <w:sz w:val="20"/>
              </w:rPr>
              <w:t xml:space="preserve"> 1</w:t>
            </w:r>
          </w:p>
        </w:tc>
        <w:tc>
          <w:tcPr>
            <w:tcW w:w="1400" w:type="dxa"/>
            <w:tcBorders>
              <w:top w:val="nil"/>
              <w:left w:val="nil"/>
              <w:bottom w:val="nil"/>
              <w:right w:val="nil"/>
            </w:tcBorders>
          </w:tcPr>
          <w:p w:rsidR="005943F1" w:rsidRPr="00590D58" w:rsidRDefault="005943F1" w:rsidP="00101D84">
            <w:pPr>
              <w:rPr>
                <w:rFonts w:ascii="Georgia" w:hAnsi="Georgia"/>
                <w:snapToGrid w:val="0"/>
                <w:color w:val="000000"/>
                <w:sz w:val="20"/>
              </w:rPr>
            </w:pPr>
            <w:r w:rsidRPr="00590D58">
              <w:rPr>
                <w:rFonts w:ascii="Georgia" w:hAnsi="Georgia"/>
                <w:snapToGrid w:val="0"/>
                <w:color w:val="000000"/>
                <w:sz w:val="20"/>
              </w:rPr>
              <w:t xml:space="preserve"> 12 &amp; UNDER</w:t>
            </w:r>
          </w:p>
        </w:tc>
        <w:tc>
          <w:tcPr>
            <w:tcW w:w="4182" w:type="dxa"/>
            <w:gridSpan w:val="2"/>
            <w:tcBorders>
              <w:top w:val="nil"/>
              <w:left w:val="nil"/>
              <w:bottom w:val="nil"/>
              <w:right w:val="nil"/>
            </w:tcBorders>
          </w:tcPr>
          <w:p w:rsidR="005943F1" w:rsidRPr="00590D58" w:rsidRDefault="005943F1" w:rsidP="00101D84">
            <w:pPr>
              <w:rPr>
                <w:rFonts w:ascii="Georgia" w:hAnsi="Georgia"/>
                <w:bCs/>
                <w:snapToGrid w:val="0"/>
                <w:color w:val="000000"/>
                <w:sz w:val="20"/>
              </w:rPr>
            </w:pPr>
            <w:r w:rsidRPr="00590D58">
              <w:rPr>
                <w:rFonts w:ascii="Georgia" w:hAnsi="Georgia"/>
                <w:b/>
                <w:bCs/>
                <w:snapToGrid w:val="0"/>
                <w:color w:val="000000"/>
                <w:sz w:val="20"/>
              </w:rPr>
              <w:t xml:space="preserve">                  </w:t>
            </w:r>
            <w:r w:rsidRPr="00590D58">
              <w:rPr>
                <w:rFonts w:ascii="Georgia" w:hAnsi="Georgia"/>
                <w:bCs/>
                <w:snapToGrid w:val="0"/>
                <w:color w:val="000000"/>
                <w:sz w:val="20"/>
              </w:rPr>
              <w:t>400 IM                                   2</w:t>
            </w:r>
          </w:p>
        </w:tc>
      </w:tr>
      <w:tr w:rsidR="005943F1" w:rsidRPr="00590D58" w:rsidTr="00101D84">
        <w:trPr>
          <w:trHeight w:val="250"/>
          <w:jc w:val="center"/>
        </w:trPr>
        <w:tc>
          <w:tcPr>
            <w:tcW w:w="1690" w:type="dxa"/>
            <w:tcBorders>
              <w:top w:val="nil"/>
              <w:left w:val="nil"/>
              <w:bottom w:val="nil"/>
              <w:right w:val="nil"/>
            </w:tcBorders>
          </w:tcPr>
          <w:p w:rsidR="005943F1" w:rsidRPr="00590D58" w:rsidRDefault="005943F1" w:rsidP="00101D84">
            <w:pPr>
              <w:jc w:val="center"/>
              <w:rPr>
                <w:rFonts w:ascii="Georgia" w:hAnsi="Georgia"/>
                <w:snapToGrid w:val="0"/>
                <w:color w:val="000000"/>
                <w:sz w:val="20"/>
              </w:rPr>
            </w:pPr>
            <w:r w:rsidRPr="00590D58">
              <w:rPr>
                <w:rFonts w:ascii="Georgia" w:hAnsi="Georgia"/>
                <w:snapToGrid w:val="0"/>
                <w:color w:val="000000"/>
                <w:sz w:val="20"/>
              </w:rPr>
              <w:t>3</w:t>
            </w:r>
          </w:p>
        </w:tc>
        <w:tc>
          <w:tcPr>
            <w:tcW w:w="1400" w:type="dxa"/>
            <w:tcBorders>
              <w:top w:val="nil"/>
              <w:left w:val="nil"/>
              <w:bottom w:val="nil"/>
              <w:right w:val="nil"/>
            </w:tcBorders>
          </w:tcPr>
          <w:p w:rsidR="005943F1" w:rsidRPr="00590D58" w:rsidRDefault="005943F1" w:rsidP="00101D84">
            <w:pPr>
              <w:rPr>
                <w:rFonts w:ascii="Georgia" w:hAnsi="Georgia"/>
                <w:snapToGrid w:val="0"/>
                <w:color w:val="000000"/>
                <w:sz w:val="20"/>
              </w:rPr>
            </w:pPr>
            <w:r>
              <w:rPr>
                <w:rFonts w:ascii="Georgia" w:hAnsi="Georgia"/>
                <w:snapToGrid w:val="0"/>
                <w:color w:val="000000"/>
                <w:sz w:val="20"/>
              </w:rPr>
              <w:t xml:space="preserve"> Open</w:t>
            </w:r>
          </w:p>
        </w:tc>
        <w:tc>
          <w:tcPr>
            <w:tcW w:w="2540" w:type="dxa"/>
            <w:tcBorders>
              <w:top w:val="nil"/>
              <w:left w:val="nil"/>
              <w:bottom w:val="nil"/>
              <w:right w:val="nil"/>
            </w:tcBorders>
          </w:tcPr>
          <w:p w:rsidR="005943F1" w:rsidRPr="00590D58" w:rsidRDefault="005943F1" w:rsidP="00101D84">
            <w:pPr>
              <w:jc w:val="center"/>
              <w:rPr>
                <w:rFonts w:ascii="Georgia" w:hAnsi="Georgia"/>
                <w:snapToGrid w:val="0"/>
                <w:color w:val="000000"/>
                <w:sz w:val="20"/>
              </w:rPr>
            </w:pPr>
            <w:r w:rsidRPr="00590D58">
              <w:rPr>
                <w:rFonts w:ascii="Georgia" w:hAnsi="Georgia"/>
                <w:snapToGrid w:val="0"/>
                <w:color w:val="000000"/>
                <w:sz w:val="20"/>
              </w:rPr>
              <w:t>400 IM</w:t>
            </w:r>
          </w:p>
        </w:tc>
        <w:tc>
          <w:tcPr>
            <w:tcW w:w="1642" w:type="dxa"/>
            <w:tcBorders>
              <w:top w:val="nil"/>
              <w:left w:val="nil"/>
              <w:bottom w:val="nil"/>
              <w:right w:val="nil"/>
            </w:tcBorders>
          </w:tcPr>
          <w:p w:rsidR="005943F1" w:rsidRPr="00590D58" w:rsidRDefault="005943F1" w:rsidP="00101D84">
            <w:pPr>
              <w:jc w:val="center"/>
              <w:rPr>
                <w:rFonts w:ascii="Georgia" w:hAnsi="Georgia"/>
                <w:snapToGrid w:val="0"/>
                <w:color w:val="000000"/>
                <w:sz w:val="20"/>
              </w:rPr>
            </w:pPr>
            <w:r w:rsidRPr="00590D58">
              <w:rPr>
                <w:rFonts w:ascii="Georgia" w:hAnsi="Georgia"/>
                <w:snapToGrid w:val="0"/>
                <w:color w:val="000000"/>
                <w:sz w:val="20"/>
              </w:rPr>
              <w:t>4</w:t>
            </w:r>
          </w:p>
        </w:tc>
      </w:tr>
      <w:tr w:rsidR="005943F1" w:rsidRPr="00590D58" w:rsidTr="00101D84">
        <w:trPr>
          <w:trHeight w:val="250"/>
          <w:jc w:val="center"/>
        </w:trPr>
        <w:tc>
          <w:tcPr>
            <w:tcW w:w="1690" w:type="dxa"/>
            <w:tcBorders>
              <w:top w:val="nil"/>
              <w:left w:val="nil"/>
              <w:bottom w:val="nil"/>
              <w:right w:val="nil"/>
            </w:tcBorders>
          </w:tcPr>
          <w:p w:rsidR="005943F1" w:rsidRPr="00590D58" w:rsidRDefault="005943F1" w:rsidP="00101D84">
            <w:pPr>
              <w:jc w:val="center"/>
              <w:rPr>
                <w:rFonts w:ascii="Georgia" w:hAnsi="Georgia"/>
                <w:snapToGrid w:val="0"/>
                <w:color w:val="000000"/>
                <w:sz w:val="20"/>
              </w:rPr>
            </w:pPr>
            <w:r w:rsidRPr="00590D58">
              <w:rPr>
                <w:rFonts w:ascii="Georgia" w:hAnsi="Georgia"/>
                <w:snapToGrid w:val="0"/>
                <w:color w:val="000000"/>
                <w:sz w:val="20"/>
              </w:rPr>
              <w:t>5</w:t>
            </w:r>
          </w:p>
        </w:tc>
        <w:tc>
          <w:tcPr>
            <w:tcW w:w="1400" w:type="dxa"/>
            <w:tcBorders>
              <w:top w:val="nil"/>
              <w:left w:val="nil"/>
              <w:bottom w:val="nil"/>
              <w:right w:val="nil"/>
            </w:tcBorders>
          </w:tcPr>
          <w:p w:rsidR="005943F1" w:rsidRPr="00590D58" w:rsidRDefault="005943F1" w:rsidP="00101D84">
            <w:pPr>
              <w:rPr>
                <w:rFonts w:ascii="Georgia" w:hAnsi="Georgia"/>
                <w:snapToGrid w:val="0"/>
                <w:color w:val="000000"/>
                <w:sz w:val="20"/>
              </w:rPr>
            </w:pPr>
            <w:r w:rsidRPr="00590D58">
              <w:rPr>
                <w:rFonts w:ascii="Georgia" w:hAnsi="Georgia"/>
                <w:snapToGrid w:val="0"/>
                <w:color w:val="000000"/>
                <w:sz w:val="20"/>
              </w:rPr>
              <w:t xml:space="preserve"> 12 &amp; UNDER</w:t>
            </w:r>
          </w:p>
        </w:tc>
        <w:tc>
          <w:tcPr>
            <w:tcW w:w="2540" w:type="dxa"/>
            <w:tcBorders>
              <w:top w:val="nil"/>
              <w:left w:val="nil"/>
              <w:bottom w:val="nil"/>
              <w:right w:val="nil"/>
            </w:tcBorders>
          </w:tcPr>
          <w:p w:rsidR="005943F1" w:rsidRPr="00590D58" w:rsidRDefault="005943F1" w:rsidP="00101D84">
            <w:pPr>
              <w:jc w:val="center"/>
              <w:rPr>
                <w:rFonts w:ascii="Georgia" w:hAnsi="Georgia"/>
                <w:snapToGrid w:val="0"/>
                <w:color w:val="000000"/>
                <w:sz w:val="20"/>
              </w:rPr>
            </w:pPr>
            <w:r w:rsidRPr="00590D58">
              <w:rPr>
                <w:rFonts w:ascii="Georgia" w:hAnsi="Georgia"/>
                <w:snapToGrid w:val="0"/>
                <w:color w:val="000000"/>
                <w:sz w:val="20"/>
              </w:rPr>
              <w:t>500 FREE</w:t>
            </w:r>
          </w:p>
        </w:tc>
        <w:tc>
          <w:tcPr>
            <w:tcW w:w="1642" w:type="dxa"/>
            <w:tcBorders>
              <w:top w:val="nil"/>
              <w:left w:val="nil"/>
              <w:bottom w:val="nil"/>
              <w:right w:val="nil"/>
            </w:tcBorders>
          </w:tcPr>
          <w:p w:rsidR="005943F1" w:rsidRPr="00590D58" w:rsidRDefault="005943F1" w:rsidP="00101D84">
            <w:pPr>
              <w:jc w:val="center"/>
              <w:rPr>
                <w:rFonts w:ascii="Georgia" w:hAnsi="Georgia"/>
                <w:snapToGrid w:val="0"/>
                <w:color w:val="000000"/>
                <w:sz w:val="20"/>
              </w:rPr>
            </w:pPr>
            <w:r w:rsidRPr="00590D58">
              <w:rPr>
                <w:rFonts w:ascii="Georgia" w:hAnsi="Georgia"/>
                <w:snapToGrid w:val="0"/>
                <w:color w:val="000000"/>
                <w:sz w:val="20"/>
              </w:rPr>
              <w:t>6</w:t>
            </w:r>
          </w:p>
        </w:tc>
      </w:tr>
      <w:tr w:rsidR="005943F1" w:rsidRPr="00590D58" w:rsidTr="00101D84">
        <w:trPr>
          <w:trHeight w:val="250"/>
          <w:jc w:val="center"/>
        </w:trPr>
        <w:tc>
          <w:tcPr>
            <w:tcW w:w="1690" w:type="dxa"/>
            <w:tcBorders>
              <w:top w:val="nil"/>
              <w:left w:val="nil"/>
              <w:bottom w:val="nil"/>
              <w:right w:val="nil"/>
            </w:tcBorders>
          </w:tcPr>
          <w:p w:rsidR="005943F1" w:rsidRPr="00590D58" w:rsidRDefault="005943F1" w:rsidP="00101D84">
            <w:pPr>
              <w:jc w:val="center"/>
              <w:rPr>
                <w:rFonts w:ascii="Georgia" w:hAnsi="Georgia"/>
                <w:snapToGrid w:val="0"/>
                <w:color w:val="000000"/>
                <w:sz w:val="20"/>
              </w:rPr>
            </w:pPr>
            <w:r w:rsidRPr="00590D58">
              <w:rPr>
                <w:rFonts w:ascii="Georgia" w:hAnsi="Georgia"/>
                <w:snapToGrid w:val="0"/>
                <w:color w:val="000000"/>
                <w:sz w:val="20"/>
              </w:rPr>
              <w:t>7</w:t>
            </w:r>
          </w:p>
        </w:tc>
        <w:tc>
          <w:tcPr>
            <w:tcW w:w="1400" w:type="dxa"/>
            <w:tcBorders>
              <w:top w:val="nil"/>
              <w:left w:val="nil"/>
              <w:bottom w:val="nil"/>
              <w:right w:val="nil"/>
            </w:tcBorders>
          </w:tcPr>
          <w:p w:rsidR="005943F1" w:rsidRPr="00590D58" w:rsidRDefault="005943F1" w:rsidP="00101D84">
            <w:pPr>
              <w:rPr>
                <w:rFonts w:ascii="Georgia" w:hAnsi="Georgia"/>
                <w:snapToGrid w:val="0"/>
                <w:color w:val="000000"/>
                <w:sz w:val="20"/>
              </w:rPr>
            </w:pPr>
            <w:r w:rsidRPr="00590D58">
              <w:rPr>
                <w:rFonts w:ascii="Georgia" w:hAnsi="Georgia"/>
                <w:snapToGrid w:val="0"/>
                <w:color w:val="000000"/>
                <w:sz w:val="20"/>
              </w:rPr>
              <w:t xml:space="preserve"> </w:t>
            </w:r>
            <w:r>
              <w:rPr>
                <w:rFonts w:ascii="Georgia" w:hAnsi="Georgia"/>
                <w:snapToGrid w:val="0"/>
                <w:color w:val="000000"/>
                <w:sz w:val="20"/>
              </w:rPr>
              <w:t>Open</w:t>
            </w:r>
          </w:p>
        </w:tc>
        <w:tc>
          <w:tcPr>
            <w:tcW w:w="2540" w:type="dxa"/>
            <w:tcBorders>
              <w:top w:val="nil"/>
              <w:left w:val="nil"/>
              <w:bottom w:val="nil"/>
              <w:right w:val="nil"/>
            </w:tcBorders>
          </w:tcPr>
          <w:p w:rsidR="005943F1" w:rsidRPr="00590D58" w:rsidRDefault="005943F1" w:rsidP="00101D84">
            <w:pPr>
              <w:jc w:val="center"/>
              <w:rPr>
                <w:rFonts w:ascii="Georgia" w:hAnsi="Georgia"/>
                <w:snapToGrid w:val="0"/>
                <w:color w:val="000000"/>
                <w:sz w:val="20"/>
              </w:rPr>
            </w:pPr>
            <w:r w:rsidRPr="00590D58">
              <w:rPr>
                <w:rFonts w:ascii="Georgia" w:hAnsi="Georgia"/>
                <w:snapToGrid w:val="0"/>
                <w:color w:val="000000"/>
                <w:sz w:val="20"/>
              </w:rPr>
              <w:t>1000 FREE</w:t>
            </w:r>
          </w:p>
        </w:tc>
        <w:tc>
          <w:tcPr>
            <w:tcW w:w="1642" w:type="dxa"/>
            <w:tcBorders>
              <w:top w:val="nil"/>
              <w:left w:val="nil"/>
              <w:bottom w:val="nil"/>
              <w:right w:val="nil"/>
            </w:tcBorders>
          </w:tcPr>
          <w:p w:rsidR="005943F1" w:rsidRPr="00590D58" w:rsidRDefault="005943F1" w:rsidP="00101D84">
            <w:pPr>
              <w:jc w:val="center"/>
              <w:rPr>
                <w:rFonts w:ascii="Georgia" w:hAnsi="Georgia"/>
                <w:snapToGrid w:val="0"/>
                <w:color w:val="000000"/>
                <w:sz w:val="20"/>
              </w:rPr>
            </w:pPr>
            <w:r w:rsidRPr="00590D58">
              <w:rPr>
                <w:rFonts w:ascii="Georgia" w:hAnsi="Georgia"/>
                <w:snapToGrid w:val="0"/>
                <w:color w:val="000000"/>
                <w:sz w:val="20"/>
              </w:rPr>
              <w:t>8</w:t>
            </w:r>
          </w:p>
        </w:tc>
      </w:tr>
    </w:tbl>
    <w:p w:rsidR="005943F1" w:rsidRDefault="005943F1" w:rsidP="005943F1">
      <w:pPr>
        <w:jc w:val="both"/>
        <w:rPr>
          <w:rFonts w:ascii="Georgia" w:hAnsi="Georgia"/>
          <w:sz w:val="20"/>
        </w:rPr>
      </w:pPr>
    </w:p>
    <w:p w:rsidR="005943F1" w:rsidRPr="005943F1" w:rsidRDefault="005943F1" w:rsidP="005943F1">
      <w:pPr>
        <w:pStyle w:val="Heading2"/>
        <w:rPr>
          <w:rFonts w:ascii="Georgia" w:hAnsi="Georgia"/>
        </w:rPr>
      </w:pPr>
      <w:r w:rsidRPr="00590D58">
        <w:rPr>
          <w:rFonts w:ascii="Georgia" w:hAnsi="Georgia"/>
        </w:rPr>
        <w:t>Best V</w:t>
      </w:r>
      <w:r>
        <w:rPr>
          <w:rFonts w:ascii="Georgia" w:hAnsi="Georgia"/>
        </w:rPr>
        <w:t>alen-Times Ever Meet 2013</w:t>
      </w:r>
    </w:p>
    <w:p w:rsidR="005943F1" w:rsidRPr="00590D58" w:rsidRDefault="005943F1" w:rsidP="005943F1">
      <w:pPr>
        <w:jc w:val="center"/>
        <w:rPr>
          <w:rFonts w:ascii="Georgia" w:hAnsi="Georgia"/>
        </w:rPr>
      </w:pPr>
      <w:r>
        <w:rPr>
          <w:rFonts w:ascii="Georgia" w:hAnsi="Georgia"/>
        </w:rPr>
        <w:t>Saturday</w:t>
      </w:r>
      <w:r w:rsidRPr="00590D58">
        <w:rPr>
          <w:rFonts w:ascii="Georgia" w:hAnsi="Georgia"/>
        </w:rPr>
        <w:t xml:space="preserve">, February </w:t>
      </w:r>
      <w:proofErr w:type="gramStart"/>
      <w:r>
        <w:rPr>
          <w:rFonts w:ascii="Georgia" w:hAnsi="Georgia"/>
        </w:rPr>
        <w:t>16</w:t>
      </w:r>
      <w:r w:rsidRPr="00590D58">
        <w:rPr>
          <w:rFonts w:ascii="Georgia" w:hAnsi="Georgia"/>
          <w:vertAlign w:val="superscript"/>
        </w:rPr>
        <w:t>th</w:t>
      </w:r>
      <w:r>
        <w:rPr>
          <w:rFonts w:ascii="Georgia" w:hAnsi="Georgia"/>
        </w:rPr>
        <w:t xml:space="preserve"> ,</w:t>
      </w:r>
      <w:proofErr w:type="gramEnd"/>
      <w:r>
        <w:rPr>
          <w:rFonts w:ascii="Georgia" w:hAnsi="Georgia"/>
        </w:rPr>
        <w:t xml:space="preserve"> 2013</w:t>
      </w:r>
    </w:p>
    <w:p w:rsidR="005943F1" w:rsidRPr="00590D58" w:rsidRDefault="005943F1" w:rsidP="005943F1">
      <w:pPr>
        <w:jc w:val="center"/>
        <w:rPr>
          <w:rFonts w:ascii="Georgia" w:hAnsi="Georgia"/>
        </w:rPr>
      </w:pPr>
      <w:r>
        <w:rPr>
          <w:rFonts w:ascii="Georgia" w:hAnsi="Georgia"/>
        </w:rPr>
        <w:t>Warm up 7:30a</w:t>
      </w:r>
      <w:r w:rsidRPr="00590D58">
        <w:rPr>
          <w:rFonts w:ascii="Georgia" w:hAnsi="Georgia"/>
        </w:rPr>
        <w:t xml:space="preserve">m, </w:t>
      </w:r>
      <w:proofErr w:type="gramStart"/>
      <w:r w:rsidRPr="00590D58">
        <w:rPr>
          <w:rFonts w:ascii="Georgia" w:hAnsi="Georgia"/>
        </w:rPr>
        <w:t>S</w:t>
      </w:r>
      <w:r>
        <w:rPr>
          <w:rFonts w:ascii="Georgia" w:hAnsi="Georgia"/>
        </w:rPr>
        <w:t>tart</w:t>
      </w:r>
      <w:proofErr w:type="gramEnd"/>
      <w:r>
        <w:rPr>
          <w:rFonts w:ascii="Georgia" w:hAnsi="Georgia"/>
        </w:rPr>
        <w:t xml:space="preserve"> 8:30a</w:t>
      </w:r>
      <w:r w:rsidRPr="00590D58">
        <w:rPr>
          <w:rFonts w:ascii="Georgia" w:hAnsi="Georgia"/>
        </w:rPr>
        <w:t>m</w:t>
      </w:r>
    </w:p>
    <w:p w:rsidR="005943F1" w:rsidRDefault="005943F1" w:rsidP="005943F1">
      <w:pPr>
        <w:jc w:val="both"/>
        <w:rPr>
          <w:rFonts w:ascii="Georgia" w:hAnsi="Georgia"/>
          <w:sz w:val="20"/>
        </w:rPr>
      </w:pPr>
    </w:p>
    <w:p w:rsidR="005943F1" w:rsidRPr="00590D58" w:rsidRDefault="005943F1" w:rsidP="005943F1">
      <w:pPr>
        <w:jc w:val="both"/>
        <w:rPr>
          <w:rFonts w:ascii="Georgia" w:hAnsi="Georgia"/>
          <w:sz w:val="20"/>
        </w:rPr>
      </w:pPr>
    </w:p>
    <w:tbl>
      <w:tblPr>
        <w:tblW w:w="7272" w:type="dxa"/>
        <w:jc w:val="center"/>
        <w:tblLayout w:type="fixed"/>
        <w:tblCellMar>
          <w:left w:w="30" w:type="dxa"/>
          <w:right w:w="30" w:type="dxa"/>
        </w:tblCellMar>
        <w:tblLook w:val="0000"/>
      </w:tblPr>
      <w:tblGrid>
        <w:gridCol w:w="1690"/>
        <w:gridCol w:w="1400"/>
        <w:gridCol w:w="2540"/>
        <w:gridCol w:w="1642"/>
      </w:tblGrid>
      <w:tr w:rsidR="005943F1" w:rsidRPr="006970D4" w:rsidTr="00101D84">
        <w:trPr>
          <w:trHeight w:val="250"/>
          <w:jc w:val="center"/>
        </w:trPr>
        <w:tc>
          <w:tcPr>
            <w:tcW w:w="1690" w:type="dxa"/>
            <w:tcBorders>
              <w:top w:val="nil"/>
              <w:left w:val="nil"/>
              <w:bottom w:val="nil"/>
              <w:right w:val="nil"/>
            </w:tcBorders>
          </w:tcPr>
          <w:p w:rsidR="005943F1" w:rsidRPr="00835140" w:rsidRDefault="005943F1" w:rsidP="00101D84">
            <w:pPr>
              <w:rPr>
                <w:b/>
                <w:snapToGrid w:val="0"/>
                <w:color w:val="000000"/>
                <w:szCs w:val="17"/>
              </w:rPr>
            </w:pPr>
            <w:r w:rsidRPr="00835140">
              <w:rPr>
                <w:b/>
                <w:snapToGrid w:val="0"/>
                <w:color w:val="000000"/>
                <w:szCs w:val="17"/>
              </w:rPr>
              <w:t xml:space="preserve">Boys Event#                      </w:t>
            </w:r>
          </w:p>
        </w:tc>
        <w:tc>
          <w:tcPr>
            <w:tcW w:w="1400" w:type="dxa"/>
            <w:tcBorders>
              <w:top w:val="nil"/>
              <w:left w:val="nil"/>
              <w:bottom w:val="nil"/>
              <w:right w:val="nil"/>
            </w:tcBorders>
          </w:tcPr>
          <w:p w:rsidR="005943F1" w:rsidRPr="006970D4" w:rsidRDefault="005943F1" w:rsidP="00101D84">
            <w:pPr>
              <w:jc w:val="center"/>
              <w:rPr>
                <w:b/>
                <w:snapToGrid w:val="0"/>
                <w:color w:val="000000"/>
                <w:szCs w:val="17"/>
              </w:rPr>
            </w:pPr>
            <w:r w:rsidRPr="006970D4">
              <w:rPr>
                <w:b/>
                <w:snapToGrid w:val="0"/>
                <w:color w:val="000000"/>
                <w:szCs w:val="17"/>
              </w:rPr>
              <w:t>Age</w:t>
            </w:r>
          </w:p>
        </w:tc>
        <w:tc>
          <w:tcPr>
            <w:tcW w:w="2540" w:type="dxa"/>
            <w:tcBorders>
              <w:top w:val="nil"/>
              <w:left w:val="nil"/>
              <w:bottom w:val="nil"/>
              <w:right w:val="nil"/>
            </w:tcBorders>
          </w:tcPr>
          <w:p w:rsidR="005943F1" w:rsidRPr="00835140" w:rsidRDefault="005943F1" w:rsidP="00101D84">
            <w:pPr>
              <w:rPr>
                <w:b/>
                <w:snapToGrid w:val="0"/>
                <w:color w:val="000000"/>
                <w:szCs w:val="17"/>
              </w:rPr>
            </w:pPr>
            <w:r w:rsidRPr="006970D4">
              <w:rPr>
                <w:snapToGrid w:val="0"/>
                <w:color w:val="000000"/>
                <w:szCs w:val="17"/>
              </w:rPr>
              <w:t xml:space="preserve">              </w:t>
            </w:r>
            <w:r w:rsidRPr="00835140">
              <w:rPr>
                <w:b/>
                <w:snapToGrid w:val="0"/>
                <w:color w:val="000000"/>
                <w:szCs w:val="17"/>
              </w:rPr>
              <w:t>Event</w:t>
            </w:r>
          </w:p>
        </w:tc>
        <w:tc>
          <w:tcPr>
            <w:tcW w:w="1642" w:type="dxa"/>
            <w:tcBorders>
              <w:top w:val="nil"/>
              <w:left w:val="nil"/>
              <w:bottom w:val="nil"/>
              <w:right w:val="nil"/>
            </w:tcBorders>
          </w:tcPr>
          <w:p w:rsidR="005943F1" w:rsidRPr="007A3EB7" w:rsidRDefault="005943F1" w:rsidP="00101D84">
            <w:pPr>
              <w:rPr>
                <w:b/>
                <w:snapToGrid w:val="0"/>
                <w:color w:val="000000"/>
                <w:szCs w:val="17"/>
              </w:rPr>
            </w:pPr>
            <w:r w:rsidRPr="00835140">
              <w:rPr>
                <w:b/>
                <w:snapToGrid w:val="0"/>
                <w:color w:val="000000"/>
                <w:szCs w:val="17"/>
              </w:rPr>
              <w:t>Girls Event#</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9</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11-12</w:t>
            </w:r>
          </w:p>
        </w:tc>
        <w:tc>
          <w:tcPr>
            <w:tcW w:w="2540" w:type="dxa"/>
            <w:tcBorders>
              <w:top w:val="nil"/>
              <w:left w:val="nil"/>
              <w:bottom w:val="nil"/>
              <w:right w:val="nil"/>
            </w:tcBorders>
          </w:tcPr>
          <w:p w:rsidR="005943F1" w:rsidRPr="007A00A7" w:rsidRDefault="005943F1" w:rsidP="00101D84">
            <w:pPr>
              <w:jc w:val="center"/>
              <w:rPr>
                <w:bCs/>
                <w:snapToGrid w:val="0"/>
                <w:color w:val="000000"/>
                <w:szCs w:val="17"/>
              </w:rPr>
            </w:pPr>
            <w:r w:rsidRPr="007A00A7">
              <w:rPr>
                <w:bCs/>
                <w:snapToGrid w:val="0"/>
                <w:color w:val="000000"/>
                <w:szCs w:val="17"/>
              </w:rPr>
              <w:t>200 Medley Relay</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10</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10&amp;U</w:t>
            </w:r>
          </w:p>
        </w:tc>
        <w:tc>
          <w:tcPr>
            <w:tcW w:w="2540" w:type="dxa"/>
            <w:tcBorders>
              <w:top w:val="nil"/>
              <w:left w:val="nil"/>
              <w:bottom w:val="nil"/>
              <w:right w:val="nil"/>
            </w:tcBorders>
          </w:tcPr>
          <w:p w:rsidR="005943F1" w:rsidRPr="007A00A7" w:rsidRDefault="005943F1" w:rsidP="00101D84">
            <w:pPr>
              <w:jc w:val="center"/>
              <w:rPr>
                <w:bCs/>
                <w:snapToGrid w:val="0"/>
                <w:color w:val="000000"/>
                <w:szCs w:val="17"/>
              </w:rPr>
            </w:pPr>
            <w:r>
              <w:rPr>
                <w:bCs/>
                <w:snapToGrid w:val="0"/>
                <w:color w:val="000000"/>
                <w:szCs w:val="17"/>
              </w:rPr>
              <w:t>200 Medley Relay</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11</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12</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11-12</w:t>
            </w:r>
          </w:p>
        </w:tc>
        <w:tc>
          <w:tcPr>
            <w:tcW w:w="2540" w:type="dxa"/>
            <w:tcBorders>
              <w:top w:val="nil"/>
              <w:left w:val="nil"/>
              <w:bottom w:val="nil"/>
              <w:right w:val="nil"/>
            </w:tcBorders>
          </w:tcPr>
          <w:p w:rsidR="005943F1" w:rsidRPr="006970D4" w:rsidRDefault="005943F1" w:rsidP="00101D84">
            <w:pPr>
              <w:rPr>
                <w:bCs/>
                <w:snapToGrid w:val="0"/>
                <w:color w:val="000000"/>
                <w:szCs w:val="17"/>
              </w:rPr>
            </w:pPr>
            <w:r w:rsidRPr="006970D4">
              <w:rPr>
                <w:b/>
                <w:bCs/>
                <w:snapToGrid w:val="0"/>
                <w:color w:val="000000"/>
                <w:szCs w:val="17"/>
              </w:rPr>
              <w:t xml:space="preserve">            </w:t>
            </w:r>
            <w:r w:rsidRPr="006970D4">
              <w:rPr>
                <w:bCs/>
                <w:snapToGrid w:val="0"/>
                <w:color w:val="000000"/>
                <w:szCs w:val="17"/>
              </w:rPr>
              <w:t>100 FREE</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13</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10 &amp; U</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100 FREE</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14</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15</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8 &amp; U</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50 FREE</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16</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17</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11-12</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50 BACK</w:t>
            </w:r>
          </w:p>
        </w:tc>
        <w:tc>
          <w:tcPr>
            <w:tcW w:w="1642" w:type="dxa"/>
            <w:tcBorders>
              <w:top w:val="nil"/>
              <w:left w:val="nil"/>
              <w:bottom w:val="nil"/>
              <w:right w:val="nil"/>
            </w:tcBorders>
          </w:tcPr>
          <w:p w:rsidR="005943F1" w:rsidRPr="006970D4" w:rsidRDefault="005943F1" w:rsidP="00101D84">
            <w:pPr>
              <w:rPr>
                <w:snapToGrid w:val="0"/>
                <w:color w:val="000000"/>
                <w:szCs w:val="17"/>
              </w:rPr>
            </w:pPr>
            <w:r w:rsidRPr="006970D4">
              <w:rPr>
                <w:snapToGrid w:val="0"/>
                <w:color w:val="000000"/>
                <w:szCs w:val="17"/>
              </w:rPr>
              <w:t xml:space="preserve">             *</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18</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10 &amp; U</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50 BACK</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19</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20</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8 &amp; U</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25 BACK</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21</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22</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11-12</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200 IM</w:t>
            </w:r>
          </w:p>
        </w:tc>
        <w:tc>
          <w:tcPr>
            <w:tcW w:w="1642" w:type="dxa"/>
            <w:tcBorders>
              <w:top w:val="nil"/>
              <w:left w:val="nil"/>
              <w:bottom w:val="nil"/>
              <w:right w:val="nil"/>
            </w:tcBorders>
          </w:tcPr>
          <w:p w:rsidR="005943F1" w:rsidRPr="006970D4" w:rsidRDefault="005943F1" w:rsidP="00101D84">
            <w:pPr>
              <w:rPr>
                <w:snapToGrid w:val="0"/>
                <w:color w:val="000000"/>
                <w:szCs w:val="17"/>
              </w:rPr>
            </w:pPr>
            <w:r w:rsidRPr="006970D4">
              <w:rPr>
                <w:snapToGrid w:val="0"/>
                <w:color w:val="000000"/>
                <w:szCs w:val="17"/>
              </w:rPr>
              <w:t xml:space="preserve">             *</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23</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10 &amp; U</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200 IM</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24</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25</w:t>
            </w:r>
          </w:p>
        </w:tc>
        <w:tc>
          <w:tcPr>
            <w:tcW w:w="1400" w:type="dxa"/>
            <w:tcBorders>
              <w:top w:val="nil"/>
              <w:left w:val="nil"/>
              <w:bottom w:val="nil"/>
              <w:right w:val="nil"/>
            </w:tcBorders>
          </w:tcPr>
          <w:p w:rsidR="005943F1" w:rsidRPr="006970D4" w:rsidRDefault="005943F1" w:rsidP="00101D84">
            <w:pPr>
              <w:rPr>
                <w:snapToGrid w:val="0"/>
                <w:color w:val="000000"/>
                <w:szCs w:val="17"/>
              </w:rPr>
            </w:pPr>
            <w:r w:rsidRPr="006970D4">
              <w:rPr>
                <w:snapToGrid w:val="0"/>
                <w:color w:val="000000"/>
                <w:szCs w:val="17"/>
              </w:rPr>
              <w:t xml:space="preserve">       8 &amp; U</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100 IM</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26</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27</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11-12</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50 FLY</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28</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10 &amp; U</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50 FLY</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29</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30</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8 &amp; U</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25 FLY</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31</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32</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11 &amp;12</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100 BREAST</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33</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10 &amp; U</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100 BREAST</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34</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35</w:t>
            </w:r>
          </w:p>
        </w:tc>
        <w:tc>
          <w:tcPr>
            <w:tcW w:w="1400" w:type="dxa"/>
            <w:tcBorders>
              <w:top w:val="nil"/>
              <w:left w:val="nil"/>
              <w:bottom w:val="nil"/>
              <w:right w:val="nil"/>
            </w:tcBorders>
          </w:tcPr>
          <w:p w:rsidR="005943F1" w:rsidRPr="006970D4" w:rsidRDefault="005943F1" w:rsidP="00101D84">
            <w:pPr>
              <w:rPr>
                <w:snapToGrid w:val="0"/>
                <w:color w:val="000000"/>
                <w:szCs w:val="17"/>
              </w:rPr>
            </w:pPr>
            <w:r w:rsidRPr="006970D4">
              <w:rPr>
                <w:b/>
                <w:snapToGrid w:val="0"/>
                <w:color w:val="000000"/>
                <w:szCs w:val="17"/>
              </w:rPr>
              <w:t xml:space="preserve">       </w:t>
            </w:r>
            <w:r w:rsidRPr="006970D4">
              <w:rPr>
                <w:snapToGrid w:val="0"/>
                <w:color w:val="000000"/>
                <w:szCs w:val="17"/>
              </w:rPr>
              <w:t>8 &amp; U</w:t>
            </w:r>
          </w:p>
        </w:tc>
        <w:tc>
          <w:tcPr>
            <w:tcW w:w="2540" w:type="dxa"/>
            <w:tcBorders>
              <w:top w:val="nil"/>
              <w:left w:val="nil"/>
              <w:bottom w:val="nil"/>
              <w:right w:val="nil"/>
            </w:tcBorders>
          </w:tcPr>
          <w:p w:rsidR="005943F1" w:rsidRPr="006970D4" w:rsidRDefault="005943F1" w:rsidP="00101D84">
            <w:pPr>
              <w:rPr>
                <w:snapToGrid w:val="0"/>
                <w:color w:val="000000"/>
                <w:szCs w:val="17"/>
              </w:rPr>
            </w:pPr>
            <w:r w:rsidRPr="006970D4">
              <w:rPr>
                <w:snapToGrid w:val="0"/>
                <w:color w:val="000000"/>
                <w:szCs w:val="17"/>
              </w:rPr>
              <w:t xml:space="preserve">            50 BREAST</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36</w:t>
            </w:r>
          </w:p>
          <w:p w:rsidR="005943F1" w:rsidRPr="006970D4" w:rsidRDefault="005943F1" w:rsidP="00101D84">
            <w:pPr>
              <w:rPr>
                <w:snapToGrid w:val="0"/>
                <w:color w:val="000000"/>
                <w:szCs w:val="17"/>
              </w:rPr>
            </w:pPr>
          </w:p>
        </w:tc>
      </w:tr>
      <w:tr w:rsidR="005943F1" w:rsidRPr="006970D4" w:rsidTr="00101D84">
        <w:trPr>
          <w:trHeight w:val="250"/>
          <w:jc w:val="center"/>
        </w:trPr>
        <w:tc>
          <w:tcPr>
            <w:tcW w:w="1690" w:type="dxa"/>
            <w:tcBorders>
              <w:top w:val="nil"/>
              <w:left w:val="nil"/>
              <w:bottom w:val="nil"/>
              <w:right w:val="nil"/>
            </w:tcBorders>
          </w:tcPr>
          <w:p w:rsidR="005943F1" w:rsidRDefault="005943F1" w:rsidP="00101D84">
            <w:pPr>
              <w:rPr>
                <w:b/>
                <w:snapToGrid w:val="0"/>
                <w:color w:val="000000"/>
                <w:szCs w:val="17"/>
              </w:rPr>
            </w:pPr>
          </w:p>
          <w:p w:rsidR="005943F1" w:rsidRDefault="005943F1" w:rsidP="00101D84">
            <w:pPr>
              <w:rPr>
                <w:b/>
                <w:snapToGrid w:val="0"/>
                <w:color w:val="000000"/>
                <w:szCs w:val="17"/>
              </w:rPr>
            </w:pPr>
          </w:p>
          <w:p w:rsidR="005943F1" w:rsidRPr="006970D4" w:rsidRDefault="005943F1" w:rsidP="00101D84">
            <w:pPr>
              <w:rPr>
                <w:b/>
                <w:snapToGrid w:val="0"/>
                <w:color w:val="000000"/>
                <w:szCs w:val="17"/>
              </w:rPr>
            </w:pPr>
            <w:r w:rsidRPr="006970D4">
              <w:rPr>
                <w:b/>
                <w:snapToGrid w:val="0"/>
                <w:color w:val="000000"/>
                <w:szCs w:val="17"/>
              </w:rPr>
              <w:t>SATURDAY</w:t>
            </w:r>
            <w:r w:rsidRPr="006970D4">
              <w:rPr>
                <w:snapToGrid w:val="0"/>
                <w:color w:val="000000"/>
                <w:szCs w:val="17"/>
              </w:rPr>
              <w:t xml:space="preserve">                      </w:t>
            </w:r>
          </w:p>
        </w:tc>
        <w:tc>
          <w:tcPr>
            <w:tcW w:w="1400" w:type="dxa"/>
            <w:tcBorders>
              <w:top w:val="nil"/>
              <w:left w:val="nil"/>
              <w:bottom w:val="nil"/>
              <w:right w:val="nil"/>
            </w:tcBorders>
          </w:tcPr>
          <w:p w:rsidR="005943F1" w:rsidRDefault="005943F1" w:rsidP="00101D84">
            <w:pPr>
              <w:rPr>
                <w:b/>
                <w:snapToGrid w:val="0"/>
                <w:color w:val="000000"/>
                <w:szCs w:val="17"/>
              </w:rPr>
            </w:pPr>
          </w:p>
          <w:p w:rsidR="005943F1" w:rsidRDefault="005943F1" w:rsidP="00101D84">
            <w:pPr>
              <w:rPr>
                <w:b/>
                <w:snapToGrid w:val="0"/>
                <w:color w:val="000000"/>
                <w:szCs w:val="17"/>
              </w:rPr>
            </w:pPr>
          </w:p>
          <w:p w:rsidR="005943F1" w:rsidRPr="006970D4" w:rsidRDefault="005943F1" w:rsidP="00101D84">
            <w:pPr>
              <w:rPr>
                <w:b/>
                <w:snapToGrid w:val="0"/>
                <w:color w:val="000000"/>
                <w:szCs w:val="17"/>
              </w:rPr>
            </w:pPr>
            <w:r w:rsidRPr="006970D4">
              <w:rPr>
                <w:b/>
                <w:snapToGrid w:val="0"/>
                <w:color w:val="000000"/>
                <w:szCs w:val="17"/>
              </w:rPr>
              <w:t>PM</w:t>
            </w:r>
          </w:p>
        </w:tc>
        <w:tc>
          <w:tcPr>
            <w:tcW w:w="2540" w:type="dxa"/>
            <w:tcBorders>
              <w:top w:val="nil"/>
              <w:left w:val="nil"/>
              <w:bottom w:val="nil"/>
              <w:right w:val="nil"/>
            </w:tcBorders>
          </w:tcPr>
          <w:p w:rsidR="005943F1" w:rsidRDefault="005943F1" w:rsidP="00101D84">
            <w:pPr>
              <w:rPr>
                <w:snapToGrid w:val="0"/>
                <w:color w:val="000000"/>
                <w:szCs w:val="17"/>
              </w:rPr>
            </w:pPr>
          </w:p>
          <w:p w:rsidR="005943F1" w:rsidRPr="006970D4" w:rsidRDefault="005943F1" w:rsidP="00101D84">
            <w:pPr>
              <w:rPr>
                <w:snapToGrid w:val="0"/>
                <w:color w:val="000000"/>
                <w:szCs w:val="17"/>
              </w:rPr>
            </w:pPr>
            <w:r w:rsidRPr="006970D4">
              <w:rPr>
                <w:snapToGrid w:val="0"/>
                <w:color w:val="000000"/>
                <w:szCs w:val="17"/>
              </w:rPr>
              <w:t>12:30 PM Warm-up</w:t>
            </w:r>
          </w:p>
          <w:p w:rsidR="005943F1" w:rsidRPr="006970D4" w:rsidRDefault="005943F1" w:rsidP="00101D84">
            <w:pPr>
              <w:rPr>
                <w:snapToGrid w:val="0"/>
                <w:color w:val="000000"/>
                <w:szCs w:val="17"/>
              </w:rPr>
            </w:pPr>
            <w:r w:rsidRPr="006970D4">
              <w:rPr>
                <w:snapToGrid w:val="0"/>
                <w:color w:val="000000"/>
                <w:szCs w:val="17"/>
              </w:rPr>
              <w:t>1:30PM Start</w:t>
            </w:r>
          </w:p>
        </w:tc>
        <w:tc>
          <w:tcPr>
            <w:tcW w:w="1642" w:type="dxa"/>
            <w:tcBorders>
              <w:top w:val="nil"/>
              <w:left w:val="nil"/>
              <w:bottom w:val="nil"/>
              <w:right w:val="nil"/>
            </w:tcBorders>
          </w:tcPr>
          <w:p w:rsidR="005943F1" w:rsidRPr="006970D4" w:rsidRDefault="005943F1" w:rsidP="00101D84">
            <w:pPr>
              <w:rPr>
                <w:snapToGrid w:val="0"/>
                <w:color w:val="000000"/>
                <w:szCs w:val="17"/>
              </w:rPr>
            </w:pP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b/>
                <w:snapToGrid w:val="0"/>
                <w:color w:val="000000"/>
                <w:szCs w:val="17"/>
              </w:rPr>
            </w:pPr>
            <w:r w:rsidRPr="006970D4">
              <w:rPr>
                <w:b/>
                <w:snapToGrid w:val="0"/>
                <w:color w:val="000000"/>
                <w:szCs w:val="17"/>
              </w:rPr>
              <w:t>Boys Event#</w:t>
            </w:r>
          </w:p>
        </w:tc>
        <w:tc>
          <w:tcPr>
            <w:tcW w:w="1400" w:type="dxa"/>
            <w:tcBorders>
              <w:top w:val="nil"/>
              <w:left w:val="nil"/>
              <w:bottom w:val="nil"/>
              <w:right w:val="nil"/>
            </w:tcBorders>
          </w:tcPr>
          <w:p w:rsidR="005943F1" w:rsidRPr="006970D4" w:rsidRDefault="005943F1" w:rsidP="00101D84">
            <w:pPr>
              <w:jc w:val="center"/>
              <w:rPr>
                <w:b/>
                <w:snapToGrid w:val="0"/>
                <w:color w:val="000000"/>
                <w:szCs w:val="17"/>
              </w:rPr>
            </w:pPr>
            <w:r w:rsidRPr="006970D4">
              <w:rPr>
                <w:b/>
                <w:snapToGrid w:val="0"/>
                <w:color w:val="000000"/>
                <w:szCs w:val="17"/>
              </w:rPr>
              <w:t>Age</w:t>
            </w:r>
          </w:p>
        </w:tc>
        <w:tc>
          <w:tcPr>
            <w:tcW w:w="2540" w:type="dxa"/>
            <w:tcBorders>
              <w:top w:val="nil"/>
              <w:left w:val="nil"/>
              <w:bottom w:val="nil"/>
              <w:right w:val="nil"/>
            </w:tcBorders>
          </w:tcPr>
          <w:p w:rsidR="005943F1" w:rsidRPr="006970D4" w:rsidRDefault="005943F1" w:rsidP="00101D84">
            <w:pPr>
              <w:jc w:val="center"/>
              <w:rPr>
                <w:b/>
                <w:snapToGrid w:val="0"/>
                <w:color w:val="000000"/>
                <w:szCs w:val="17"/>
              </w:rPr>
            </w:pPr>
            <w:r w:rsidRPr="006970D4">
              <w:rPr>
                <w:b/>
                <w:snapToGrid w:val="0"/>
                <w:color w:val="000000"/>
                <w:szCs w:val="17"/>
              </w:rPr>
              <w:t>Event</w:t>
            </w:r>
          </w:p>
        </w:tc>
        <w:tc>
          <w:tcPr>
            <w:tcW w:w="1642" w:type="dxa"/>
            <w:tcBorders>
              <w:top w:val="nil"/>
              <w:left w:val="nil"/>
              <w:bottom w:val="nil"/>
              <w:right w:val="nil"/>
            </w:tcBorders>
          </w:tcPr>
          <w:p w:rsidR="005943F1" w:rsidRPr="006970D4" w:rsidRDefault="005943F1" w:rsidP="00101D84">
            <w:pPr>
              <w:jc w:val="center"/>
              <w:rPr>
                <w:b/>
                <w:snapToGrid w:val="0"/>
                <w:color w:val="000000"/>
                <w:szCs w:val="17"/>
              </w:rPr>
            </w:pPr>
            <w:r w:rsidRPr="006970D4">
              <w:rPr>
                <w:b/>
                <w:snapToGrid w:val="0"/>
                <w:color w:val="000000"/>
                <w:szCs w:val="17"/>
              </w:rPr>
              <w:t>Girls Event#</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11-12</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200 Medley Relay</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37</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38</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Open</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200 Medley Relay</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39</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11-12</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100 BREAST</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40</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41</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OPEN</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100 BREAST</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42</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11-12</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50 BACK</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43</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44</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OPEN</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200 BACK</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45</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11-12</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200 IM</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46</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47</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OPEN</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200 IM</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 xml:space="preserve">48 </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11-12</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100 FREE</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49</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bCs/>
                <w:snapToGrid w:val="0"/>
                <w:color w:val="000000"/>
                <w:szCs w:val="17"/>
              </w:rPr>
            </w:pPr>
            <w:r>
              <w:rPr>
                <w:bCs/>
                <w:snapToGrid w:val="0"/>
                <w:color w:val="000000"/>
                <w:szCs w:val="17"/>
              </w:rPr>
              <w:t>50</w:t>
            </w:r>
          </w:p>
        </w:tc>
        <w:tc>
          <w:tcPr>
            <w:tcW w:w="1400" w:type="dxa"/>
            <w:tcBorders>
              <w:top w:val="nil"/>
              <w:left w:val="nil"/>
              <w:bottom w:val="nil"/>
              <w:right w:val="nil"/>
            </w:tcBorders>
          </w:tcPr>
          <w:p w:rsidR="005943F1" w:rsidRPr="006970D4" w:rsidRDefault="005943F1" w:rsidP="00101D84">
            <w:pPr>
              <w:jc w:val="center"/>
              <w:rPr>
                <w:bCs/>
                <w:snapToGrid w:val="0"/>
                <w:color w:val="000000"/>
                <w:szCs w:val="17"/>
              </w:rPr>
            </w:pPr>
            <w:r w:rsidRPr="006970D4">
              <w:rPr>
                <w:bCs/>
                <w:snapToGrid w:val="0"/>
                <w:color w:val="000000"/>
                <w:szCs w:val="17"/>
              </w:rPr>
              <w:t>OPEN</w:t>
            </w:r>
          </w:p>
        </w:tc>
        <w:tc>
          <w:tcPr>
            <w:tcW w:w="2540" w:type="dxa"/>
            <w:tcBorders>
              <w:top w:val="nil"/>
              <w:left w:val="nil"/>
              <w:bottom w:val="nil"/>
              <w:right w:val="nil"/>
            </w:tcBorders>
          </w:tcPr>
          <w:p w:rsidR="005943F1" w:rsidRPr="006970D4" w:rsidRDefault="005943F1" w:rsidP="00101D84">
            <w:pPr>
              <w:jc w:val="center"/>
              <w:rPr>
                <w:bCs/>
                <w:snapToGrid w:val="0"/>
                <w:color w:val="000000"/>
                <w:szCs w:val="17"/>
              </w:rPr>
            </w:pPr>
            <w:r>
              <w:rPr>
                <w:bCs/>
                <w:snapToGrid w:val="0"/>
                <w:color w:val="000000"/>
                <w:szCs w:val="17"/>
              </w:rPr>
              <w:t>100 FREE</w:t>
            </w:r>
          </w:p>
        </w:tc>
        <w:tc>
          <w:tcPr>
            <w:tcW w:w="1642" w:type="dxa"/>
            <w:tcBorders>
              <w:top w:val="nil"/>
              <w:left w:val="nil"/>
              <w:bottom w:val="nil"/>
              <w:right w:val="nil"/>
            </w:tcBorders>
          </w:tcPr>
          <w:p w:rsidR="005943F1" w:rsidRPr="006970D4" w:rsidRDefault="005943F1" w:rsidP="00101D84">
            <w:pPr>
              <w:jc w:val="center"/>
              <w:rPr>
                <w:bCs/>
                <w:snapToGrid w:val="0"/>
                <w:color w:val="000000"/>
                <w:szCs w:val="17"/>
              </w:rPr>
            </w:pPr>
            <w:r>
              <w:rPr>
                <w:bCs/>
                <w:snapToGrid w:val="0"/>
                <w:color w:val="000000"/>
                <w:szCs w:val="17"/>
              </w:rPr>
              <w:t>51</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w:t>
            </w:r>
          </w:p>
        </w:tc>
        <w:tc>
          <w:tcPr>
            <w:tcW w:w="1400" w:type="dxa"/>
            <w:tcBorders>
              <w:top w:val="nil"/>
              <w:left w:val="nil"/>
              <w:bottom w:val="nil"/>
              <w:right w:val="nil"/>
            </w:tcBorders>
          </w:tcPr>
          <w:p w:rsidR="005943F1" w:rsidRPr="006970D4" w:rsidRDefault="005943F1" w:rsidP="00101D84">
            <w:pPr>
              <w:rPr>
                <w:snapToGrid w:val="0"/>
                <w:color w:val="000000"/>
                <w:szCs w:val="17"/>
              </w:rPr>
            </w:pPr>
            <w:r w:rsidRPr="006970D4">
              <w:rPr>
                <w:snapToGrid w:val="0"/>
                <w:color w:val="000000"/>
                <w:szCs w:val="17"/>
              </w:rPr>
              <w:t xml:space="preserve">         11-12</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50 FLY</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52</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53</w:t>
            </w:r>
          </w:p>
        </w:tc>
        <w:tc>
          <w:tcPr>
            <w:tcW w:w="1400" w:type="dxa"/>
            <w:tcBorders>
              <w:top w:val="nil"/>
              <w:left w:val="nil"/>
              <w:bottom w:val="nil"/>
              <w:right w:val="nil"/>
            </w:tcBorders>
          </w:tcPr>
          <w:p w:rsidR="005943F1" w:rsidRPr="006970D4" w:rsidRDefault="005943F1" w:rsidP="00101D84">
            <w:pPr>
              <w:rPr>
                <w:snapToGrid w:val="0"/>
                <w:color w:val="000000"/>
                <w:szCs w:val="17"/>
              </w:rPr>
            </w:pPr>
            <w:r w:rsidRPr="006970D4">
              <w:rPr>
                <w:snapToGrid w:val="0"/>
                <w:color w:val="000000"/>
                <w:szCs w:val="17"/>
              </w:rPr>
              <w:t xml:space="preserve">         OPEN         </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100 FLY</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54</w:t>
            </w:r>
          </w:p>
        </w:tc>
      </w:tr>
    </w:tbl>
    <w:p w:rsidR="005943F1" w:rsidRPr="005943F1" w:rsidRDefault="005943F1" w:rsidP="005943F1">
      <w:pPr>
        <w:pStyle w:val="Heading2"/>
        <w:rPr>
          <w:rFonts w:ascii="Georgia" w:hAnsi="Georgia"/>
        </w:rPr>
      </w:pPr>
      <w:r w:rsidRPr="006970D4">
        <w:br w:type="page"/>
      </w:r>
      <w:r w:rsidRPr="00590D58">
        <w:rPr>
          <w:rFonts w:ascii="Georgia" w:hAnsi="Georgia"/>
        </w:rPr>
        <w:lastRenderedPageBreak/>
        <w:t>Best V</w:t>
      </w:r>
      <w:r>
        <w:rPr>
          <w:rFonts w:ascii="Georgia" w:hAnsi="Georgia"/>
        </w:rPr>
        <w:t>alen-Times Ever Meet 2013</w:t>
      </w:r>
    </w:p>
    <w:p w:rsidR="005943F1" w:rsidRPr="00590D58" w:rsidRDefault="005943F1" w:rsidP="005943F1">
      <w:pPr>
        <w:jc w:val="center"/>
        <w:rPr>
          <w:rFonts w:ascii="Georgia" w:hAnsi="Georgia"/>
        </w:rPr>
      </w:pPr>
      <w:r>
        <w:rPr>
          <w:rFonts w:ascii="Georgia" w:hAnsi="Georgia"/>
        </w:rPr>
        <w:t>Sunday</w:t>
      </w:r>
      <w:r w:rsidRPr="00590D58">
        <w:rPr>
          <w:rFonts w:ascii="Georgia" w:hAnsi="Georgia"/>
        </w:rPr>
        <w:t xml:space="preserve">, February </w:t>
      </w:r>
      <w:proofErr w:type="gramStart"/>
      <w:r>
        <w:rPr>
          <w:rFonts w:ascii="Georgia" w:hAnsi="Georgia"/>
        </w:rPr>
        <w:t>17</w:t>
      </w:r>
      <w:r w:rsidRPr="00590D58">
        <w:rPr>
          <w:rFonts w:ascii="Georgia" w:hAnsi="Georgia"/>
          <w:vertAlign w:val="superscript"/>
        </w:rPr>
        <w:t>th</w:t>
      </w:r>
      <w:r>
        <w:rPr>
          <w:rFonts w:ascii="Georgia" w:hAnsi="Georgia"/>
        </w:rPr>
        <w:t xml:space="preserve"> ,</w:t>
      </w:r>
      <w:proofErr w:type="gramEnd"/>
      <w:r>
        <w:rPr>
          <w:rFonts w:ascii="Georgia" w:hAnsi="Georgia"/>
        </w:rPr>
        <w:t xml:space="preserve"> 2013</w:t>
      </w:r>
    </w:p>
    <w:p w:rsidR="005943F1" w:rsidRPr="00590D58" w:rsidRDefault="005943F1" w:rsidP="005943F1">
      <w:pPr>
        <w:jc w:val="center"/>
        <w:rPr>
          <w:rFonts w:ascii="Georgia" w:hAnsi="Georgia"/>
        </w:rPr>
      </w:pPr>
      <w:r>
        <w:rPr>
          <w:rFonts w:ascii="Georgia" w:hAnsi="Georgia"/>
        </w:rPr>
        <w:t>Warm up 7:30a</w:t>
      </w:r>
      <w:r w:rsidRPr="00590D58">
        <w:rPr>
          <w:rFonts w:ascii="Georgia" w:hAnsi="Georgia"/>
        </w:rPr>
        <w:t xml:space="preserve">m, </w:t>
      </w:r>
      <w:proofErr w:type="gramStart"/>
      <w:r w:rsidRPr="00590D58">
        <w:rPr>
          <w:rFonts w:ascii="Georgia" w:hAnsi="Georgia"/>
        </w:rPr>
        <w:t>S</w:t>
      </w:r>
      <w:r>
        <w:rPr>
          <w:rFonts w:ascii="Georgia" w:hAnsi="Georgia"/>
        </w:rPr>
        <w:t>tart</w:t>
      </w:r>
      <w:proofErr w:type="gramEnd"/>
      <w:r>
        <w:rPr>
          <w:rFonts w:ascii="Georgia" w:hAnsi="Georgia"/>
        </w:rPr>
        <w:t xml:space="preserve"> 8:30a</w:t>
      </w:r>
      <w:r w:rsidRPr="00590D58">
        <w:rPr>
          <w:rFonts w:ascii="Georgia" w:hAnsi="Georgia"/>
        </w:rPr>
        <w:t>m</w:t>
      </w:r>
    </w:p>
    <w:p w:rsidR="005943F1" w:rsidRPr="006970D4" w:rsidRDefault="005943F1" w:rsidP="005943F1"/>
    <w:tbl>
      <w:tblPr>
        <w:tblW w:w="0" w:type="auto"/>
        <w:jc w:val="center"/>
        <w:tblLayout w:type="fixed"/>
        <w:tblCellMar>
          <w:left w:w="30" w:type="dxa"/>
          <w:right w:w="30" w:type="dxa"/>
        </w:tblCellMar>
        <w:tblLook w:val="0000"/>
      </w:tblPr>
      <w:tblGrid>
        <w:gridCol w:w="1690"/>
        <w:gridCol w:w="1400"/>
        <w:gridCol w:w="2540"/>
        <w:gridCol w:w="1642"/>
      </w:tblGrid>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b/>
                <w:bCs/>
                <w:snapToGrid w:val="0"/>
                <w:color w:val="000000"/>
                <w:szCs w:val="17"/>
              </w:rPr>
            </w:pPr>
            <w:r w:rsidRPr="006970D4">
              <w:rPr>
                <w:b/>
                <w:bCs/>
                <w:snapToGrid w:val="0"/>
                <w:color w:val="000000"/>
                <w:szCs w:val="17"/>
              </w:rPr>
              <w:t>Boys Event #</w:t>
            </w:r>
          </w:p>
        </w:tc>
        <w:tc>
          <w:tcPr>
            <w:tcW w:w="1400" w:type="dxa"/>
            <w:tcBorders>
              <w:top w:val="nil"/>
              <w:left w:val="nil"/>
              <w:bottom w:val="nil"/>
              <w:right w:val="nil"/>
            </w:tcBorders>
          </w:tcPr>
          <w:p w:rsidR="005943F1" w:rsidRPr="006970D4" w:rsidRDefault="005943F1" w:rsidP="00101D84">
            <w:pPr>
              <w:jc w:val="center"/>
              <w:rPr>
                <w:b/>
                <w:bCs/>
                <w:snapToGrid w:val="0"/>
                <w:color w:val="000000"/>
                <w:szCs w:val="17"/>
              </w:rPr>
            </w:pPr>
            <w:r w:rsidRPr="006970D4">
              <w:rPr>
                <w:b/>
                <w:bCs/>
                <w:snapToGrid w:val="0"/>
                <w:color w:val="000000"/>
                <w:szCs w:val="17"/>
              </w:rPr>
              <w:t>Age</w:t>
            </w:r>
          </w:p>
        </w:tc>
        <w:tc>
          <w:tcPr>
            <w:tcW w:w="2540" w:type="dxa"/>
            <w:tcBorders>
              <w:top w:val="nil"/>
              <w:left w:val="nil"/>
              <w:bottom w:val="nil"/>
              <w:right w:val="nil"/>
            </w:tcBorders>
          </w:tcPr>
          <w:p w:rsidR="005943F1" w:rsidRPr="006970D4" w:rsidRDefault="005943F1" w:rsidP="00101D84">
            <w:pPr>
              <w:jc w:val="center"/>
              <w:rPr>
                <w:b/>
                <w:bCs/>
                <w:snapToGrid w:val="0"/>
                <w:color w:val="000000"/>
                <w:szCs w:val="17"/>
              </w:rPr>
            </w:pPr>
            <w:r w:rsidRPr="006970D4">
              <w:rPr>
                <w:b/>
                <w:bCs/>
                <w:snapToGrid w:val="0"/>
                <w:color w:val="000000"/>
                <w:szCs w:val="17"/>
              </w:rPr>
              <w:t>Event</w:t>
            </w:r>
          </w:p>
        </w:tc>
        <w:tc>
          <w:tcPr>
            <w:tcW w:w="1642" w:type="dxa"/>
            <w:tcBorders>
              <w:top w:val="nil"/>
              <w:left w:val="nil"/>
              <w:bottom w:val="nil"/>
              <w:right w:val="nil"/>
            </w:tcBorders>
          </w:tcPr>
          <w:p w:rsidR="005943F1" w:rsidRPr="006970D4" w:rsidRDefault="005943F1" w:rsidP="00101D84">
            <w:pPr>
              <w:jc w:val="center"/>
              <w:rPr>
                <w:b/>
                <w:bCs/>
                <w:snapToGrid w:val="0"/>
                <w:color w:val="000000"/>
                <w:szCs w:val="17"/>
              </w:rPr>
            </w:pPr>
            <w:r w:rsidRPr="006970D4">
              <w:rPr>
                <w:b/>
                <w:bCs/>
                <w:snapToGrid w:val="0"/>
                <w:color w:val="000000"/>
                <w:szCs w:val="17"/>
              </w:rPr>
              <w:t>Girls Event #</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55</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11-12</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200 FREE RELAY</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56</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10 &amp; U</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200 FREE RELAY</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57</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58</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11-12</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200 FREE</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59</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10 &amp; U</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200 FREE</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60</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61</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8 &amp; U</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100 FREE</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62</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63</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11-12</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50 BREAST</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64</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10 &amp; U</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50 BREAST</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65</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66</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8 &amp; U</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25 BREAST</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67</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68</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11-12</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100 BACK</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69</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10 &amp; U</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100 BACK</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70</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71</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8 &amp; U</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50 BACK</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72</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73</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11-12</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100 IM</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74</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10 &amp; U</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100 IM</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75</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76</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8 &amp; U</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25 FREE</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77</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78</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11-12</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100 FLY</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79</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10 &amp; U</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100 FLY</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80</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81</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8 &amp; U</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50 FLY</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82</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83</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11-12</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50 FREE</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84</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10 &amp; U</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50 FREE</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85</w:t>
            </w:r>
          </w:p>
          <w:p w:rsidR="005943F1" w:rsidRPr="006970D4" w:rsidRDefault="005943F1" w:rsidP="00101D84">
            <w:pPr>
              <w:jc w:val="center"/>
              <w:rPr>
                <w:snapToGrid w:val="0"/>
                <w:color w:val="000000"/>
                <w:szCs w:val="17"/>
              </w:rPr>
            </w:pPr>
          </w:p>
          <w:p w:rsidR="005943F1" w:rsidRPr="006970D4" w:rsidRDefault="005943F1" w:rsidP="00101D84">
            <w:pPr>
              <w:jc w:val="center"/>
              <w:rPr>
                <w:snapToGrid w:val="0"/>
                <w:color w:val="000000"/>
                <w:szCs w:val="17"/>
              </w:rPr>
            </w:pP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b/>
                <w:snapToGrid w:val="0"/>
                <w:color w:val="000000"/>
                <w:szCs w:val="17"/>
              </w:rPr>
            </w:pPr>
            <w:r w:rsidRPr="006970D4">
              <w:rPr>
                <w:b/>
                <w:snapToGrid w:val="0"/>
                <w:color w:val="000000"/>
                <w:szCs w:val="17"/>
              </w:rPr>
              <w:t>SUNDAY</w:t>
            </w:r>
          </w:p>
        </w:tc>
        <w:tc>
          <w:tcPr>
            <w:tcW w:w="1400" w:type="dxa"/>
            <w:tcBorders>
              <w:top w:val="nil"/>
              <w:left w:val="nil"/>
              <w:bottom w:val="nil"/>
              <w:right w:val="nil"/>
            </w:tcBorders>
          </w:tcPr>
          <w:p w:rsidR="005943F1" w:rsidRPr="006970D4" w:rsidRDefault="005943F1" w:rsidP="00101D84">
            <w:pPr>
              <w:jc w:val="center"/>
              <w:rPr>
                <w:b/>
                <w:snapToGrid w:val="0"/>
                <w:color w:val="000000"/>
                <w:szCs w:val="17"/>
              </w:rPr>
            </w:pPr>
            <w:r w:rsidRPr="006970D4">
              <w:rPr>
                <w:b/>
                <w:snapToGrid w:val="0"/>
                <w:color w:val="000000"/>
                <w:szCs w:val="17"/>
              </w:rPr>
              <w:t>PM</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 xml:space="preserve">12:30 PM Warm-up-1:30 </w:t>
            </w:r>
          </w:p>
        </w:tc>
        <w:tc>
          <w:tcPr>
            <w:tcW w:w="1642" w:type="dxa"/>
            <w:tcBorders>
              <w:top w:val="nil"/>
              <w:left w:val="nil"/>
              <w:bottom w:val="nil"/>
              <w:right w:val="nil"/>
            </w:tcBorders>
          </w:tcPr>
          <w:p w:rsidR="005943F1" w:rsidRPr="006970D4" w:rsidRDefault="005943F1" w:rsidP="00101D84">
            <w:pPr>
              <w:rPr>
                <w:snapToGrid w:val="0"/>
                <w:color w:val="000000"/>
                <w:szCs w:val="17"/>
              </w:rPr>
            </w:pPr>
            <w:r w:rsidRPr="006970D4">
              <w:rPr>
                <w:snapToGrid w:val="0"/>
                <w:color w:val="000000"/>
                <w:szCs w:val="17"/>
              </w:rPr>
              <w:t>Start</w:t>
            </w:r>
          </w:p>
          <w:p w:rsidR="005943F1" w:rsidRPr="006970D4" w:rsidRDefault="005943F1" w:rsidP="00101D84">
            <w:pPr>
              <w:rPr>
                <w:snapToGrid w:val="0"/>
                <w:color w:val="000000"/>
                <w:szCs w:val="17"/>
              </w:rPr>
            </w:pP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b/>
                <w:snapToGrid w:val="0"/>
                <w:color w:val="000000"/>
                <w:szCs w:val="17"/>
              </w:rPr>
            </w:pPr>
            <w:r w:rsidRPr="006970D4">
              <w:rPr>
                <w:b/>
                <w:snapToGrid w:val="0"/>
                <w:color w:val="000000"/>
                <w:szCs w:val="17"/>
              </w:rPr>
              <w:t>Boys Event#</w:t>
            </w:r>
          </w:p>
        </w:tc>
        <w:tc>
          <w:tcPr>
            <w:tcW w:w="1400" w:type="dxa"/>
            <w:tcBorders>
              <w:top w:val="nil"/>
              <w:left w:val="nil"/>
              <w:bottom w:val="nil"/>
              <w:right w:val="nil"/>
            </w:tcBorders>
          </w:tcPr>
          <w:p w:rsidR="005943F1" w:rsidRPr="006970D4" w:rsidRDefault="005943F1" w:rsidP="00101D84">
            <w:pPr>
              <w:jc w:val="center"/>
              <w:rPr>
                <w:b/>
                <w:snapToGrid w:val="0"/>
                <w:color w:val="000000"/>
                <w:szCs w:val="17"/>
              </w:rPr>
            </w:pPr>
            <w:r w:rsidRPr="006970D4">
              <w:rPr>
                <w:b/>
                <w:snapToGrid w:val="0"/>
                <w:color w:val="000000"/>
                <w:szCs w:val="17"/>
              </w:rPr>
              <w:t>Age</w:t>
            </w:r>
          </w:p>
        </w:tc>
        <w:tc>
          <w:tcPr>
            <w:tcW w:w="2540" w:type="dxa"/>
            <w:tcBorders>
              <w:top w:val="nil"/>
              <w:left w:val="nil"/>
              <w:bottom w:val="nil"/>
              <w:right w:val="nil"/>
            </w:tcBorders>
          </w:tcPr>
          <w:p w:rsidR="005943F1" w:rsidRPr="006970D4" w:rsidRDefault="005943F1" w:rsidP="00101D84">
            <w:pPr>
              <w:jc w:val="center"/>
              <w:rPr>
                <w:b/>
                <w:snapToGrid w:val="0"/>
                <w:color w:val="000000"/>
                <w:szCs w:val="17"/>
              </w:rPr>
            </w:pPr>
            <w:r w:rsidRPr="006970D4">
              <w:rPr>
                <w:b/>
                <w:snapToGrid w:val="0"/>
                <w:color w:val="000000"/>
                <w:szCs w:val="17"/>
              </w:rPr>
              <w:t>Event</w:t>
            </w:r>
          </w:p>
        </w:tc>
        <w:tc>
          <w:tcPr>
            <w:tcW w:w="1642" w:type="dxa"/>
            <w:tcBorders>
              <w:top w:val="nil"/>
              <w:left w:val="nil"/>
              <w:bottom w:val="nil"/>
              <w:right w:val="nil"/>
            </w:tcBorders>
          </w:tcPr>
          <w:p w:rsidR="005943F1" w:rsidRPr="006970D4" w:rsidRDefault="005943F1" w:rsidP="00101D84">
            <w:pPr>
              <w:jc w:val="center"/>
              <w:rPr>
                <w:b/>
                <w:snapToGrid w:val="0"/>
                <w:color w:val="000000"/>
                <w:szCs w:val="17"/>
              </w:rPr>
            </w:pPr>
            <w:r w:rsidRPr="006970D4">
              <w:rPr>
                <w:b/>
                <w:snapToGrid w:val="0"/>
                <w:color w:val="000000"/>
                <w:szCs w:val="17"/>
              </w:rPr>
              <w:t>Girls Event#</w:t>
            </w:r>
          </w:p>
        </w:tc>
      </w:tr>
      <w:tr w:rsidR="005943F1" w:rsidRPr="006970D4" w:rsidTr="00101D84">
        <w:trPr>
          <w:trHeight w:val="250"/>
          <w:jc w:val="center"/>
        </w:trPr>
        <w:tc>
          <w:tcPr>
            <w:tcW w:w="1690" w:type="dxa"/>
            <w:tcBorders>
              <w:top w:val="nil"/>
              <w:left w:val="nil"/>
              <w:bottom w:val="nil"/>
              <w:right w:val="nil"/>
            </w:tcBorders>
          </w:tcPr>
          <w:p w:rsidR="005943F1" w:rsidRDefault="005943F1" w:rsidP="00101D84">
            <w:pPr>
              <w:tabs>
                <w:tab w:val="left" w:pos="710"/>
                <w:tab w:val="center" w:pos="815"/>
              </w:tabs>
              <w:jc w:val="center"/>
              <w:rPr>
                <w:snapToGrid w:val="0"/>
                <w:color w:val="000000"/>
                <w:szCs w:val="17"/>
              </w:rPr>
            </w:pPr>
            <w:r>
              <w:rPr>
                <w:snapToGrid w:val="0"/>
                <w:color w:val="000000"/>
                <w:szCs w:val="17"/>
              </w:rPr>
              <w:t>*</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11-12</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200 FREE RELAY</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86</w:t>
            </w:r>
          </w:p>
        </w:tc>
      </w:tr>
      <w:tr w:rsidR="005943F1" w:rsidRPr="006970D4" w:rsidTr="00101D84">
        <w:trPr>
          <w:trHeight w:val="250"/>
          <w:jc w:val="center"/>
        </w:trPr>
        <w:tc>
          <w:tcPr>
            <w:tcW w:w="1690" w:type="dxa"/>
            <w:tcBorders>
              <w:top w:val="nil"/>
              <w:left w:val="nil"/>
              <w:bottom w:val="nil"/>
              <w:right w:val="nil"/>
            </w:tcBorders>
          </w:tcPr>
          <w:p w:rsidR="005943F1" w:rsidRDefault="005943F1" w:rsidP="00101D84">
            <w:pPr>
              <w:tabs>
                <w:tab w:val="left" w:pos="710"/>
                <w:tab w:val="center" w:pos="815"/>
              </w:tabs>
              <w:jc w:val="center"/>
              <w:rPr>
                <w:snapToGrid w:val="0"/>
                <w:color w:val="000000"/>
                <w:szCs w:val="17"/>
              </w:rPr>
            </w:pPr>
            <w:r>
              <w:rPr>
                <w:snapToGrid w:val="0"/>
                <w:color w:val="000000"/>
                <w:szCs w:val="17"/>
              </w:rPr>
              <w:t>87</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OPEN</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200 FREE RELAY</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88</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tabs>
                <w:tab w:val="left" w:pos="710"/>
                <w:tab w:val="center" w:pos="815"/>
              </w:tabs>
              <w:rPr>
                <w:snapToGrid w:val="0"/>
                <w:color w:val="000000"/>
                <w:szCs w:val="17"/>
              </w:rPr>
            </w:pPr>
            <w:r>
              <w:rPr>
                <w:snapToGrid w:val="0"/>
                <w:color w:val="000000"/>
                <w:szCs w:val="17"/>
              </w:rPr>
              <w:tab/>
            </w:r>
            <w:r>
              <w:rPr>
                <w:snapToGrid w:val="0"/>
                <w:color w:val="000000"/>
                <w:szCs w:val="17"/>
              </w:rPr>
              <w:tab/>
            </w:r>
            <w:r w:rsidRPr="006970D4">
              <w:rPr>
                <w:snapToGrid w:val="0"/>
                <w:color w:val="000000"/>
                <w:szCs w:val="17"/>
              </w:rPr>
              <w:t>*</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11-12</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200 FREE</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89</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90</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OPEN</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200 FREE</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91</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11-12</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50 BREAST</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92</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93</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OPEN</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200 BREAST</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94</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11-12</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100 BACK</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95</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96</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OPEN</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100 BACK</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97</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11-12</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100 IM</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98</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99</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OPEN</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50</w:t>
            </w:r>
            <w:r w:rsidRPr="006970D4">
              <w:rPr>
                <w:snapToGrid w:val="0"/>
                <w:color w:val="000000"/>
                <w:szCs w:val="17"/>
              </w:rPr>
              <w:t xml:space="preserve"> FREE</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100</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11-12</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100 FLY</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101</w:t>
            </w:r>
          </w:p>
        </w:tc>
      </w:tr>
      <w:tr w:rsidR="005943F1" w:rsidRPr="006970D4" w:rsidTr="00101D84">
        <w:trPr>
          <w:trHeight w:val="250"/>
          <w:jc w:val="center"/>
        </w:trPr>
        <w:tc>
          <w:tcPr>
            <w:tcW w:w="169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102</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sidRPr="006970D4">
              <w:rPr>
                <w:snapToGrid w:val="0"/>
                <w:color w:val="000000"/>
                <w:szCs w:val="17"/>
              </w:rPr>
              <w:t>OPEN</w:t>
            </w:r>
          </w:p>
        </w:tc>
        <w:tc>
          <w:tcPr>
            <w:tcW w:w="254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2</w:t>
            </w:r>
            <w:r w:rsidRPr="006970D4">
              <w:rPr>
                <w:snapToGrid w:val="0"/>
                <w:color w:val="000000"/>
                <w:szCs w:val="17"/>
              </w:rPr>
              <w:t>00 FLY</w:t>
            </w:r>
          </w:p>
        </w:tc>
        <w:tc>
          <w:tcPr>
            <w:tcW w:w="1642"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103</w:t>
            </w:r>
          </w:p>
        </w:tc>
      </w:tr>
      <w:tr w:rsidR="005943F1" w:rsidRPr="006970D4" w:rsidTr="00101D84">
        <w:trPr>
          <w:trHeight w:val="250"/>
          <w:jc w:val="center"/>
        </w:trPr>
        <w:tc>
          <w:tcPr>
            <w:tcW w:w="1690" w:type="dxa"/>
            <w:tcBorders>
              <w:top w:val="nil"/>
              <w:left w:val="nil"/>
              <w:bottom w:val="nil"/>
              <w:right w:val="nil"/>
            </w:tcBorders>
          </w:tcPr>
          <w:p w:rsidR="005943F1" w:rsidRDefault="005943F1" w:rsidP="00101D84">
            <w:pPr>
              <w:jc w:val="center"/>
              <w:rPr>
                <w:snapToGrid w:val="0"/>
                <w:color w:val="000000"/>
                <w:szCs w:val="17"/>
              </w:rPr>
            </w:pPr>
            <w:r>
              <w:rPr>
                <w:snapToGrid w:val="0"/>
                <w:color w:val="000000"/>
                <w:szCs w:val="17"/>
              </w:rPr>
              <w:t>*</w:t>
            </w:r>
          </w:p>
        </w:tc>
        <w:tc>
          <w:tcPr>
            <w:tcW w:w="1400" w:type="dxa"/>
            <w:tcBorders>
              <w:top w:val="nil"/>
              <w:left w:val="nil"/>
              <w:bottom w:val="nil"/>
              <w:right w:val="nil"/>
            </w:tcBorders>
          </w:tcPr>
          <w:p w:rsidR="005943F1" w:rsidRPr="006970D4" w:rsidRDefault="005943F1" w:rsidP="00101D84">
            <w:pPr>
              <w:jc w:val="center"/>
              <w:rPr>
                <w:snapToGrid w:val="0"/>
                <w:color w:val="000000"/>
                <w:szCs w:val="17"/>
              </w:rPr>
            </w:pPr>
            <w:r>
              <w:rPr>
                <w:snapToGrid w:val="0"/>
                <w:color w:val="000000"/>
                <w:szCs w:val="17"/>
              </w:rPr>
              <w:t>11-12</w:t>
            </w:r>
          </w:p>
        </w:tc>
        <w:tc>
          <w:tcPr>
            <w:tcW w:w="2540" w:type="dxa"/>
            <w:tcBorders>
              <w:top w:val="nil"/>
              <w:left w:val="nil"/>
              <w:bottom w:val="nil"/>
              <w:right w:val="nil"/>
            </w:tcBorders>
          </w:tcPr>
          <w:p w:rsidR="005943F1" w:rsidRDefault="005943F1" w:rsidP="00101D84">
            <w:pPr>
              <w:jc w:val="center"/>
              <w:rPr>
                <w:snapToGrid w:val="0"/>
                <w:color w:val="000000"/>
                <w:szCs w:val="17"/>
              </w:rPr>
            </w:pPr>
            <w:r>
              <w:rPr>
                <w:snapToGrid w:val="0"/>
                <w:color w:val="000000"/>
                <w:szCs w:val="17"/>
              </w:rPr>
              <w:t>50 FREE</w:t>
            </w:r>
          </w:p>
        </w:tc>
        <w:tc>
          <w:tcPr>
            <w:tcW w:w="1642" w:type="dxa"/>
            <w:tcBorders>
              <w:top w:val="nil"/>
              <w:left w:val="nil"/>
              <w:bottom w:val="nil"/>
              <w:right w:val="nil"/>
            </w:tcBorders>
          </w:tcPr>
          <w:p w:rsidR="005943F1" w:rsidRDefault="005943F1" w:rsidP="00101D84">
            <w:pPr>
              <w:jc w:val="center"/>
              <w:rPr>
                <w:snapToGrid w:val="0"/>
                <w:color w:val="000000"/>
                <w:szCs w:val="17"/>
              </w:rPr>
            </w:pPr>
            <w:r>
              <w:rPr>
                <w:snapToGrid w:val="0"/>
                <w:color w:val="000000"/>
                <w:szCs w:val="17"/>
              </w:rPr>
              <w:t>104</w:t>
            </w:r>
          </w:p>
        </w:tc>
      </w:tr>
    </w:tbl>
    <w:p w:rsidR="008A5316" w:rsidRPr="005943F1" w:rsidRDefault="005943F1" w:rsidP="005943F1">
      <w:r w:rsidRPr="00590D58">
        <w:rPr>
          <w:rFonts w:ascii="Georgia" w:hAnsi="Georgia"/>
          <w:sz w:val="26"/>
          <w:szCs w:val="26"/>
        </w:rPr>
        <w:br w:type="page"/>
      </w:r>
    </w:p>
    <w:p w:rsidR="008A5316" w:rsidRPr="000D3C39" w:rsidRDefault="008A5316" w:rsidP="008A5316">
      <w:pPr>
        <w:spacing w:before="240"/>
        <w:jc w:val="center"/>
        <w:rPr>
          <w:rFonts w:ascii="Verdana" w:hAnsi="Verdana" w:cs="Arial"/>
          <w:sz w:val="20"/>
        </w:rPr>
        <w:sectPr w:rsidR="008A5316" w:rsidRPr="000D3C39" w:rsidSect="004B6F39">
          <w:footerReference w:type="default" r:id="rId11"/>
          <w:footerReference w:type="first" r:id="rId12"/>
          <w:pgSz w:w="12240" w:h="15840" w:code="1"/>
          <w:pgMar w:top="720" w:right="1440" w:bottom="1152" w:left="1440" w:header="720" w:footer="1008" w:gutter="0"/>
          <w:cols w:space="720"/>
          <w:titlePg/>
        </w:sectPr>
      </w:pPr>
    </w:p>
    <w:p w:rsidR="008A5316" w:rsidRPr="002466A0" w:rsidRDefault="008A5316" w:rsidP="008A5316">
      <w:pPr>
        <w:spacing w:before="240"/>
        <w:jc w:val="center"/>
        <w:rPr>
          <w:rFonts w:ascii="Verdana" w:hAnsi="Verdana" w:cs="Arial"/>
          <w:b/>
          <w:bCs/>
          <w:sz w:val="20"/>
        </w:rPr>
      </w:pPr>
      <w:r w:rsidRPr="002466A0">
        <w:rPr>
          <w:rFonts w:ascii="Verdana" w:hAnsi="Verdana" w:cs="Arial"/>
          <w:b/>
          <w:bCs/>
          <w:sz w:val="20"/>
        </w:rPr>
        <w:lastRenderedPageBreak/>
        <w:t xml:space="preserve">RELEASE </w:t>
      </w:r>
      <w:smartTag w:uri="urn:schemas-microsoft-com:office:smarttags" w:element="stockticker">
        <w:r w:rsidRPr="002466A0">
          <w:rPr>
            <w:rFonts w:ascii="Verdana" w:hAnsi="Verdana" w:cs="Arial"/>
            <w:b/>
            <w:bCs/>
            <w:sz w:val="20"/>
          </w:rPr>
          <w:t>AND</w:t>
        </w:r>
      </w:smartTag>
      <w:r w:rsidRPr="002466A0">
        <w:rPr>
          <w:rFonts w:ascii="Verdana" w:hAnsi="Verdana" w:cs="Arial"/>
          <w:b/>
          <w:bCs/>
          <w:sz w:val="20"/>
        </w:rPr>
        <w:t xml:space="preserve"> WAIVER</w:t>
      </w:r>
    </w:p>
    <w:p w:rsidR="008A5316" w:rsidRPr="002466A0" w:rsidRDefault="008A5316" w:rsidP="008A5316">
      <w:pPr>
        <w:spacing w:before="240"/>
        <w:jc w:val="both"/>
        <w:rPr>
          <w:rFonts w:ascii="Verdana" w:hAnsi="Verdana" w:cs="Arial"/>
          <w:sz w:val="20"/>
        </w:rPr>
      </w:pPr>
      <w:r w:rsidRPr="002466A0">
        <w:rPr>
          <w:rFonts w:ascii="Verdana" w:hAnsi="Verdana" w:cs="Arial"/>
          <w:sz w:val="20"/>
        </w:rPr>
        <w:t xml:space="preserve">Enclosed is a total of $__________ covering fees for all the above entries.  In consideration of acceptance of this entry I/We hereby, for ourselves, our heirs, administrators, and assigns, waive and release any and all claims against </w:t>
      </w:r>
      <w:r w:rsidR="005943F1">
        <w:rPr>
          <w:rFonts w:ascii="Verdana" w:hAnsi="Verdana" w:cs="Arial"/>
          <w:b/>
          <w:i/>
          <w:sz w:val="20"/>
        </w:rPr>
        <w:t>Huron Valley Penguins</w:t>
      </w:r>
      <w:r w:rsidRPr="002466A0">
        <w:rPr>
          <w:rFonts w:ascii="Verdana" w:hAnsi="Verdana" w:cs="Arial"/>
          <w:sz w:val="20"/>
        </w:rPr>
        <w:t>,</w:t>
      </w:r>
      <w:r w:rsidR="005943F1">
        <w:rPr>
          <w:rFonts w:ascii="Verdana" w:hAnsi="Verdana" w:cs="Arial"/>
          <w:b/>
          <w:i/>
          <w:sz w:val="20"/>
        </w:rPr>
        <w:t xml:space="preserve"> Huron Valley Schools</w:t>
      </w:r>
      <w:r w:rsidRPr="002466A0">
        <w:rPr>
          <w:rFonts w:ascii="Verdana" w:hAnsi="Verdana" w:cs="Arial"/>
          <w:b/>
          <w:i/>
          <w:sz w:val="20"/>
        </w:rPr>
        <w:t xml:space="preserve">, </w:t>
      </w:r>
      <w:r w:rsidRPr="002466A0">
        <w:rPr>
          <w:rFonts w:ascii="Verdana" w:hAnsi="Verdana" w:cs="Arial"/>
          <w:sz w:val="20"/>
        </w:rPr>
        <w:t xml:space="preserve">Michigan Swimming, Inc., and United States Swimming, Inc. for injuries and expenses incurred by Me/Us at or traveling to </w:t>
      </w:r>
      <w:proofErr w:type="gramStart"/>
      <w:r w:rsidRPr="002466A0">
        <w:rPr>
          <w:rFonts w:ascii="Verdana" w:hAnsi="Verdana" w:cs="Arial"/>
          <w:sz w:val="20"/>
        </w:rPr>
        <w:t>said</w:t>
      </w:r>
      <w:proofErr w:type="gramEnd"/>
      <w:r w:rsidRPr="002466A0">
        <w:rPr>
          <w:rFonts w:ascii="Verdana" w:hAnsi="Verdana" w:cs="Arial"/>
          <w:sz w:val="20"/>
        </w:rPr>
        <w:t xml:space="preserve"> swim meet.</w:t>
      </w:r>
    </w:p>
    <w:p w:rsidR="008A5316" w:rsidRPr="002466A0" w:rsidRDefault="008A5316" w:rsidP="008A5316">
      <w:pPr>
        <w:spacing w:before="240"/>
        <w:jc w:val="both"/>
        <w:rPr>
          <w:rFonts w:ascii="Verdana" w:hAnsi="Verdana" w:cs="Arial"/>
          <w:sz w:val="20"/>
        </w:rPr>
      </w:pPr>
      <w:r w:rsidRPr="002466A0">
        <w:rPr>
          <w:rFonts w:ascii="Verdana" w:hAnsi="Verdana" w:cs="Arial"/>
          <w:sz w:val="20"/>
        </w:rPr>
        <w:t>&gt;&gt;&gt;&gt;&gt;&gt;&gt;&gt;&gt;&gt;&gt;&gt;&gt;&gt;&gt;&gt;&gt;&gt;&gt;&gt;&gt;&gt;&gt;&gt;&gt;&gt;&gt;&gt;&gt;&gt;&gt;&gt;&gt;&gt;&gt;&gt;&gt;&gt;&gt;&gt;&gt;&gt;&gt;&gt;&gt;&gt;&gt;</w:t>
      </w:r>
    </w:p>
    <w:p w:rsidR="008A5316" w:rsidRPr="002466A0" w:rsidRDefault="008A5316" w:rsidP="008A5316">
      <w:pPr>
        <w:spacing w:before="240"/>
        <w:jc w:val="both"/>
        <w:rPr>
          <w:rFonts w:ascii="Verdana" w:hAnsi="Verdana" w:cs="Arial"/>
          <w:sz w:val="20"/>
        </w:rPr>
      </w:pPr>
      <w:r w:rsidRPr="002466A0">
        <w:rPr>
          <w:rFonts w:ascii="Verdana" w:hAnsi="Verdana" w:cs="Arial"/>
          <w:sz w:val="20"/>
        </w:rPr>
        <w:t>In granting the sanction it is understood and agreed that USA Swimming and Michigan Swimming, Inc. shall be free from any liabilities or claims for damages arising by reason of injuries to anyone during the conduct of this event.</w:t>
      </w:r>
    </w:p>
    <w:p w:rsidR="008A5316" w:rsidRPr="002466A0" w:rsidRDefault="008A5316" w:rsidP="008A5316">
      <w:pPr>
        <w:tabs>
          <w:tab w:val="right" w:pos="9360"/>
        </w:tabs>
        <w:spacing w:before="480"/>
        <w:rPr>
          <w:rFonts w:ascii="Verdana" w:hAnsi="Verdana" w:cs="Arial"/>
          <w:sz w:val="20"/>
        </w:rPr>
      </w:pPr>
      <w:r w:rsidRPr="002466A0">
        <w:rPr>
          <w:rFonts w:ascii="Verdana" w:hAnsi="Verdana" w:cs="Arial"/>
          <w:sz w:val="20"/>
        </w:rPr>
        <w:t xml:space="preserve">Signature:  </w:t>
      </w:r>
      <w:r w:rsidRPr="002466A0">
        <w:rPr>
          <w:rFonts w:ascii="Verdana" w:hAnsi="Verdana" w:cs="Arial"/>
          <w:sz w:val="20"/>
          <w:u w:val="single"/>
        </w:rPr>
        <w:tab/>
      </w:r>
    </w:p>
    <w:p w:rsidR="008A5316" w:rsidRPr="002466A0" w:rsidRDefault="008A5316" w:rsidP="008A5316">
      <w:pPr>
        <w:tabs>
          <w:tab w:val="decimal" w:pos="9360"/>
        </w:tabs>
        <w:spacing w:before="480"/>
        <w:rPr>
          <w:rFonts w:ascii="Verdana" w:hAnsi="Verdana" w:cs="Arial"/>
          <w:sz w:val="20"/>
          <w:u w:val="single"/>
        </w:rPr>
      </w:pPr>
      <w:r w:rsidRPr="002466A0">
        <w:rPr>
          <w:rFonts w:ascii="Verdana" w:hAnsi="Verdana" w:cs="Arial"/>
          <w:sz w:val="20"/>
        </w:rPr>
        <w:t xml:space="preserve">Position:  </w:t>
      </w:r>
      <w:r w:rsidRPr="002466A0">
        <w:rPr>
          <w:rFonts w:ascii="Verdana" w:hAnsi="Verdana" w:cs="Arial"/>
          <w:sz w:val="20"/>
          <w:u w:val="single"/>
        </w:rPr>
        <w:tab/>
      </w:r>
    </w:p>
    <w:p w:rsidR="008A5316" w:rsidRPr="002466A0" w:rsidRDefault="008A5316" w:rsidP="008A5316">
      <w:pPr>
        <w:tabs>
          <w:tab w:val="decimal" w:pos="9360"/>
        </w:tabs>
        <w:spacing w:before="480"/>
        <w:rPr>
          <w:rFonts w:ascii="Verdana" w:hAnsi="Verdana" w:cs="Arial"/>
          <w:sz w:val="20"/>
        </w:rPr>
      </w:pPr>
      <w:r w:rsidRPr="002466A0">
        <w:rPr>
          <w:rFonts w:ascii="Verdana" w:hAnsi="Verdana" w:cs="Arial"/>
          <w:sz w:val="20"/>
        </w:rPr>
        <w:t xml:space="preserve">Street Address:  </w:t>
      </w:r>
      <w:r w:rsidRPr="002466A0">
        <w:rPr>
          <w:rFonts w:ascii="Verdana" w:hAnsi="Verdana" w:cs="Arial"/>
          <w:sz w:val="20"/>
          <w:u w:val="single"/>
        </w:rPr>
        <w:tab/>
      </w:r>
    </w:p>
    <w:p w:rsidR="008A5316" w:rsidRPr="002466A0" w:rsidRDefault="008A5316" w:rsidP="008A5316">
      <w:pPr>
        <w:tabs>
          <w:tab w:val="decimal" w:pos="9360"/>
        </w:tabs>
        <w:spacing w:before="480"/>
        <w:rPr>
          <w:rFonts w:ascii="Verdana" w:hAnsi="Verdana" w:cs="Arial"/>
          <w:sz w:val="20"/>
        </w:rPr>
      </w:pPr>
      <w:r w:rsidRPr="002466A0">
        <w:rPr>
          <w:rFonts w:ascii="Verdana" w:hAnsi="Verdana" w:cs="Arial"/>
          <w:sz w:val="20"/>
        </w:rPr>
        <w:t xml:space="preserve">City, State, Zip  </w:t>
      </w:r>
      <w:r w:rsidRPr="002466A0">
        <w:rPr>
          <w:rFonts w:ascii="Verdana" w:hAnsi="Verdana" w:cs="Arial"/>
          <w:sz w:val="20"/>
          <w:u w:val="single"/>
        </w:rPr>
        <w:tab/>
      </w:r>
    </w:p>
    <w:p w:rsidR="008A5316" w:rsidRPr="002466A0" w:rsidRDefault="008A5316" w:rsidP="008A5316">
      <w:pPr>
        <w:tabs>
          <w:tab w:val="decimal" w:pos="9360"/>
        </w:tabs>
        <w:spacing w:before="480"/>
        <w:rPr>
          <w:rFonts w:ascii="Verdana" w:hAnsi="Verdana" w:cs="Arial"/>
          <w:sz w:val="20"/>
        </w:rPr>
      </w:pPr>
      <w:r w:rsidRPr="002466A0">
        <w:rPr>
          <w:rFonts w:ascii="Verdana" w:hAnsi="Verdana" w:cs="Arial"/>
          <w:sz w:val="20"/>
        </w:rPr>
        <w:t xml:space="preserve">E-mail:  </w:t>
      </w:r>
      <w:r w:rsidRPr="002466A0">
        <w:rPr>
          <w:rFonts w:ascii="Verdana" w:hAnsi="Verdana" w:cs="Arial"/>
          <w:sz w:val="20"/>
          <w:u w:val="single"/>
        </w:rPr>
        <w:tab/>
      </w:r>
    </w:p>
    <w:p w:rsidR="008A5316" w:rsidRPr="002466A0" w:rsidRDefault="008A5316" w:rsidP="008A5316">
      <w:pPr>
        <w:tabs>
          <w:tab w:val="decimal" w:pos="9360"/>
        </w:tabs>
        <w:spacing w:before="480"/>
        <w:rPr>
          <w:rFonts w:ascii="Verdana" w:hAnsi="Verdana" w:cs="Arial"/>
          <w:sz w:val="20"/>
        </w:rPr>
      </w:pPr>
      <w:r w:rsidRPr="002466A0">
        <w:rPr>
          <w:rFonts w:ascii="Verdana" w:hAnsi="Verdana" w:cs="Arial"/>
          <w:sz w:val="20"/>
        </w:rPr>
        <w:t xml:space="preserve">Coach Name:  </w:t>
      </w:r>
      <w:r w:rsidRPr="002466A0">
        <w:rPr>
          <w:rFonts w:ascii="Verdana" w:hAnsi="Verdana" w:cs="Arial"/>
          <w:sz w:val="20"/>
          <w:u w:val="single"/>
        </w:rPr>
        <w:tab/>
      </w:r>
    </w:p>
    <w:p w:rsidR="008A5316" w:rsidRPr="002466A0" w:rsidRDefault="008A5316" w:rsidP="008A5316">
      <w:pPr>
        <w:tabs>
          <w:tab w:val="decimal" w:pos="9360"/>
        </w:tabs>
        <w:spacing w:before="480"/>
        <w:rPr>
          <w:rFonts w:ascii="Verdana" w:hAnsi="Verdana" w:cs="Arial"/>
          <w:sz w:val="20"/>
        </w:rPr>
      </w:pPr>
      <w:r w:rsidRPr="002466A0">
        <w:rPr>
          <w:rFonts w:ascii="Verdana" w:hAnsi="Verdana" w:cs="Arial"/>
          <w:sz w:val="20"/>
        </w:rPr>
        <w:t xml:space="preserve">Coach Phone:  </w:t>
      </w:r>
      <w:r w:rsidRPr="002466A0">
        <w:rPr>
          <w:rFonts w:ascii="Verdana" w:hAnsi="Verdana" w:cs="Arial"/>
          <w:sz w:val="20"/>
          <w:u w:val="single"/>
        </w:rPr>
        <w:tab/>
      </w:r>
    </w:p>
    <w:p w:rsidR="008A5316" w:rsidRPr="002466A0" w:rsidRDefault="008A5316" w:rsidP="008A5316">
      <w:pPr>
        <w:tabs>
          <w:tab w:val="decimal" w:pos="9360"/>
        </w:tabs>
        <w:spacing w:before="480"/>
        <w:rPr>
          <w:rFonts w:ascii="Verdana" w:hAnsi="Verdana" w:cs="Arial"/>
          <w:sz w:val="20"/>
        </w:rPr>
      </w:pPr>
      <w:r w:rsidRPr="002466A0">
        <w:rPr>
          <w:rFonts w:ascii="Verdana" w:hAnsi="Verdana" w:cs="Arial"/>
          <w:sz w:val="20"/>
        </w:rPr>
        <w:t xml:space="preserve">Coach E-Mail:  </w:t>
      </w:r>
      <w:r w:rsidRPr="002466A0">
        <w:rPr>
          <w:rFonts w:ascii="Verdana" w:hAnsi="Verdana" w:cs="Arial"/>
          <w:sz w:val="20"/>
          <w:u w:val="single"/>
        </w:rPr>
        <w:tab/>
      </w:r>
    </w:p>
    <w:p w:rsidR="008A5316" w:rsidRPr="002466A0" w:rsidRDefault="008A5316" w:rsidP="008A5316">
      <w:pPr>
        <w:tabs>
          <w:tab w:val="decimal" w:pos="9360"/>
        </w:tabs>
        <w:spacing w:before="480"/>
        <w:rPr>
          <w:rFonts w:ascii="Verdana" w:hAnsi="Verdana" w:cs="Arial"/>
          <w:sz w:val="20"/>
        </w:rPr>
      </w:pPr>
      <w:r w:rsidRPr="002466A0">
        <w:rPr>
          <w:rFonts w:ascii="Verdana" w:hAnsi="Verdana" w:cs="Arial"/>
          <w:sz w:val="20"/>
        </w:rPr>
        <w:t xml:space="preserve">Club Name:  </w:t>
      </w:r>
      <w:r w:rsidRPr="002466A0">
        <w:rPr>
          <w:rFonts w:ascii="Verdana" w:hAnsi="Verdana" w:cs="Arial"/>
          <w:sz w:val="20"/>
          <w:u w:val="single"/>
        </w:rPr>
        <w:tab/>
      </w:r>
    </w:p>
    <w:p w:rsidR="008A5316" w:rsidRDefault="008A5316" w:rsidP="008A5316">
      <w:pPr>
        <w:tabs>
          <w:tab w:val="decimal" w:pos="9360"/>
        </w:tabs>
        <w:spacing w:before="480"/>
        <w:rPr>
          <w:rFonts w:ascii="Arial" w:hAnsi="Arial" w:cs="Arial"/>
          <w:sz w:val="20"/>
          <w:u w:val="single"/>
        </w:rPr>
      </w:pPr>
      <w:r w:rsidRPr="002466A0">
        <w:rPr>
          <w:rFonts w:ascii="Verdana" w:hAnsi="Verdana" w:cs="Arial"/>
          <w:sz w:val="20"/>
        </w:rPr>
        <w:t xml:space="preserve">Club Code: </w:t>
      </w:r>
      <w:r w:rsidRPr="00B407A0">
        <w:rPr>
          <w:rFonts w:ascii="Arial" w:hAnsi="Arial" w:cs="Arial"/>
          <w:sz w:val="20"/>
        </w:rPr>
        <w:t xml:space="preserve"> </w:t>
      </w:r>
      <w:r w:rsidRPr="00F77564">
        <w:rPr>
          <w:rFonts w:ascii="Arial" w:hAnsi="Arial" w:cs="Arial"/>
          <w:sz w:val="20"/>
          <w:u w:val="single"/>
        </w:rPr>
        <w:tab/>
      </w:r>
    </w:p>
    <w:p w:rsidR="008A5316" w:rsidRDefault="008A5316" w:rsidP="008A5316">
      <w:pPr>
        <w:tabs>
          <w:tab w:val="decimal" w:pos="9360"/>
        </w:tabs>
        <w:spacing w:before="480"/>
        <w:rPr>
          <w:rFonts w:ascii="Arial" w:hAnsi="Arial" w:cs="Arial"/>
          <w:sz w:val="20"/>
        </w:rPr>
        <w:sectPr w:rsidR="008A5316" w:rsidSect="004B6F39">
          <w:pgSz w:w="12240" w:h="15840" w:code="1"/>
          <w:pgMar w:top="720" w:right="1440" w:bottom="1152" w:left="1440" w:header="720" w:footer="1008" w:gutter="0"/>
          <w:cols w:space="720"/>
          <w:titlePg/>
        </w:sectPr>
      </w:pPr>
    </w:p>
    <w:p w:rsidR="008A5316" w:rsidRPr="002466A0" w:rsidRDefault="008A5316" w:rsidP="008A5316">
      <w:pPr>
        <w:tabs>
          <w:tab w:val="decimal" w:pos="9360"/>
        </w:tabs>
        <w:spacing w:before="480"/>
        <w:rPr>
          <w:rFonts w:ascii="Verdana" w:hAnsi="Verdana" w:cs="Arial"/>
          <w:sz w:val="20"/>
        </w:rPr>
      </w:pPr>
    </w:p>
    <w:p w:rsidR="008A5316" w:rsidRPr="002466A0" w:rsidRDefault="008A5316" w:rsidP="008A5316">
      <w:pPr>
        <w:tabs>
          <w:tab w:val="left" w:pos="720"/>
          <w:tab w:val="left" w:pos="1440"/>
          <w:tab w:val="left" w:pos="2160"/>
          <w:tab w:val="left" w:pos="2880"/>
          <w:tab w:val="left" w:pos="3600"/>
          <w:tab w:val="left" w:pos="4320"/>
        </w:tabs>
        <w:jc w:val="center"/>
        <w:rPr>
          <w:rFonts w:ascii="Verdana" w:hAnsi="Verdana" w:cs="Arial"/>
          <w:b/>
          <w:bCs/>
          <w:sz w:val="20"/>
        </w:rPr>
      </w:pPr>
      <w:r w:rsidRPr="002466A0">
        <w:rPr>
          <w:rFonts w:ascii="Verdana" w:hAnsi="Verdana" w:cs="Arial"/>
          <w:b/>
          <w:bCs/>
          <w:sz w:val="20"/>
        </w:rPr>
        <w:t>Certification of Registration Status</w:t>
      </w:r>
    </w:p>
    <w:p w:rsidR="008A5316" w:rsidRPr="002466A0" w:rsidRDefault="008A5316" w:rsidP="008A5316">
      <w:pPr>
        <w:tabs>
          <w:tab w:val="left" w:pos="720"/>
          <w:tab w:val="left" w:pos="1440"/>
          <w:tab w:val="left" w:pos="2160"/>
          <w:tab w:val="left" w:pos="2880"/>
          <w:tab w:val="left" w:pos="3600"/>
          <w:tab w:val="left" w:pos="4320"/>
        </w:tabs>
        <w:jc w:val="center"/>
        <w:rPr>
          <w:rFonts w:ascii="Verdana" w:hAnsi="Verdana" w:cs="Arial"/>
          <w:b/>
          <w:bCs/>
          <w:sz w:val="20"/>
        </w:rPr>
      </w:pPr>
      <w:r w:rsidRPr="002466A0">
        <w:rPr>
          <w:rFonts w:ascii="Verdana" w:hAnsi="Verdana" w:cs="Arial"/>
          <w:b/>
          <w:bCs/>
          <w:sz w:val="20"/>
        </w:rPr>
        <w:t>Of All Entered Athletes</w:t>
      </w:r>
    </w:p>
    <w:p w:rsidR="008A5316" w:rsidRPr="002466A0" w:rsidRDefault="005943F1" w:rsidP="005943F1">
      <w:pPr>
        <w:tabs>
          <w:tab w:val="left" w:pos="720"/>
          <w:tab w:val="left" w:pos="1440"/>
          <w:tab w:val="left" w:pos="2160"/>
          <w:tab w:val="left" w:pos="2880"/>
          <w:tab w:val="left" w:pos="3600"/>
          <w:tab w:val="left" w:pos="4320"/>
        </w:tabs>
        <w:jc w:val="center"/>
        <w:rPr>
          <w:rFonts w:ascii="Verdana" w:hAnsi="Verdana" w:cs="Arial"/>
          <w:b/>
          <w:bCs/>
          <w:i/>
          <w:sz w:val="20"/>
          <w:u w:val="single"/>
        </w:rPr>
      </w:pPr>
      <w:r>
        <w:rPr>
          <w:rFonts w:ascii="Verdana" w:hAnsi="Verdana" w:cs="Arial"/>
          <w:b/>
          <w:bCs/>
          <w:i/>
          <w:sz w:val="20"/>
          <w:u w:val="single"/>
        </w:rPr>
        <w:t xml:space="preserve">Best </w:t>
      </w:r>
      <w:proofErr w:type="spellStart"/>
      <w:r>
        <w:rPr>
          <w:rFonts w:ascii="Verdana" w:hAnsi="Verdana" w:cs="Arial"/>
          <w:b/>
          <w:bCs/>
          <w:i/>
          <w:sz w:val="20"/>
          <w:u w:val="single"/>
        </w:rPr>
        <w:t>Valen</w:t>
      </w:r>
      <w:proofErr w:type="spellEnd"/>
      <w:r>
        <w:rPr>
          <w:rFonts w:ascii="Verdana" w:hAnsi="Verdana" w:cs="Arial"/>
          <w:b/>
          <w:bCs/>
          <w:i/>
          <w:sz w:val="20"/>
          <w:u w:val="single"/>
        </w:rPr>
        <w:t>-Times Ever Meet 2013</w:t>
      </w:r>
    </w:p>
    <w:p w:rsidR="008A5316" w:rsidRPr="002466A0" w:rsidRDefault="008A5316" w:rsidP="008A5316">
      <w:pPr>
        <w:pStyle w:val="BodyText"/>
        <w:spacing w:before="240"/>
        <w:rPr>
          <w:rFonts w:ascii="Verdana" w:hAnsi="Verdana" w:cs="Arial"/>
          <w:szCs w:val="20"/>
        </w:rPr>
      </w:pPr>
      <w:r w:rsidRPr="002466A0">
        <w:rPr>
          <w:rFonts w:ascii="Verdana" w:hAnsi="Verdana" w:cs="Arial"/>
          <w:szCs w:val="20"/>
        </w:rPr>
        <w:t xml:space="preserve">Michigan Swimming Clubs must register and pay for the registration of all athletes that are contained in the electronic TM Entry File or any paper entries that are submitted to the Meet Host with the Office of Michigan Swimming </w:t>
      </w:r>
      <w:r w:rsidRPr="002466A0">
        <w:rPr>
          <w:rFonts w:ascii="Verdana" w:hAnsi="Verdana" w:cs="Arial"/>
          <w:b/>
          <w:szCs w:val="20"/>
        </w:rPr>
        <w:t>prior to submitting the meet entry to the meet host</w:t>
      </w:r>
      <w:r w:rsidRPr="002466A0">
        <w:rPr>
          <w:rFonts w:ascii="Verdana" w:hAnsi="Verdana" w:cs="Arial"/>
          <w:szCs w:val="20"/>
        </w:rPr>
        <w:t>.  Clubs from other LSCs must register and pay for the registration of their athletes with their respective LSC Membership Coordinator.</w:t>
      </w:r>
    </w:p>
    <w:p w:rsidR="008A5316" w:rsidRPr="002466A0" w:rsidRDefault="008A5316" w:rsidP="008A5316">
      <w:pPr>
        <w:pStyle w:val="BodyText"/>
        <w:spacing w:before="120"/>
        <w:rPr>
          <w:rFonts w:ascii="Verdana" w:hAnsi="Verdana" w:cs="Arial"/>
          <w:szCs w:val="20"/>
        </w:rPr>
      </w:pPr>
      <w:r w:rsidRPr="002466A0">
        <w:rPr>
          <w:rFonts w:ascii="Verdana" w:hAnsi="Verdana" w:cs="Arial"/>
          <w:szCs w:val="20"/>
        </w:rPr>
        <w:t xml:space="preserve">A penalty fee of $100.00 </w:t>
      </w:r>
      <w:r w:rsidRPr="002466A0">
        <w:rPr>
          <w:rFonts w:ascii="Verdana" w:hAnsi="Verdana" w:cs="Arial"/>
          <w:szCs w:val="20"/>
          <w:u w:val="single"/>
        </w:rPr>
        <w:t>per unregistered athlete</w:t>
      </w:r>
      <w:r w:rsidRPr="002466A0">
        <w:rPr>
          <w:rFonts w:ascii="Verdana" w:hAnsi="Verdana" w:cs="Arial"/>
          <w:szCs w:val="20"/>
        </w:rPr>
        <w:t xml:space="preserve"> will be levied against any Club found to have </w:t>
      </w:r>
      <w:r w:rsidRPr="002466A0">
        <w:rPr>
          <w:rFonts w:ascii="Verdana" w:hAnsi="Verdana" w:cs="Arial"/>
          <w:b/>
          <w:szCs w:val="20"/>
        </w:rPr>
        <w:t xml:space="preserve">entered </w:t>
      </w:r>
      <w:r w:rsidRPr="002466A0">
        <w:rPr>
          <w:rFonts w:ascii="Verdana" w:hAnsi="Verdana" w:cs="Arial"/>
          <w:szCs w:val="20"/>
        </w:rPr>
        <w:t>an athlete in a meet without first registering the athlete and paying for that registration with the Office of Michigan Swimming or their respective LSC Membership Coordinator.</w:t>
      </w:r>
    </w:p>
    <w:p w:rsidR="008A5316" w:rsidRPr="002466A0" w:rsidRDefault="008A5316" w:rsidP="008A5316">
      <w:pPr>
        <w:pStyle w:val="BodyText"/>
        <w:spacing w:before="120"/>
        <w:rPr>
          <w:rFonts w:ascii="Verdana" w:hAnsi="Verdana" w:cs="Arial"/>
          <w:szCs w:val="20"/>
        </w:rPr>
      </w:pPr>
      <w:r w:rsidRPr="002466A0">
        <w:rPr>
          <w:rFonts w:ascii="Verdana" w:hAnsi="Verdana" w:cs="Arial"/>
          <w:szCs w:val="20"/>
        </w:rPr>
        <w:t>Submitting a meet entry without the athlete being registered and that registration paid for beforehand may also subject the Club to appropriate Board of Review sanctions.</w:t>
      </w:r>
    </w:p>
    <w:p w:rsidR="008A5316" w:rsidRPr="002466A0" w:rsidRDefault="008A5316" w:rsidP="008A5316">
      <w:pPr>
        <w:pStyle w:val="BodyText"/>
        <w:spacing w:before="120"/>
        <w:rPr>
          <w:rFonts w:ascii="Verdana" w:hAnsi="Verdana" w:cs="Arial"/>
          <w:szCs w:val="20"/>
        </w:rPr>
      </w:pPr>
      <w:r w:rsidRPr="002466A0">
        <w:rPr>
          <w:rFonts w:ascii="Verdana" w:hAnsi="Verdana" w:cs="Arial"/>
          <w:szCs w:val="20"/>
        </w:rPr>
        <w:t>The authority for these actions is:</w:t>
      </w:r>
    </w:p>
    <w:p w:rsidR="008A5316" w:rsidRPr="002466A0" w:rsidRDefault="008A5316" w:rsidP="008A5316">
      <w:pPr>
        <w:spacing w:before="120"/>
        <w:jc w:val="both"/>
        <w:rPr>
          <w:rFonts w:ascii="Verdana" w:hAnsi="Verdana" w:cs="Arial"/>
          <w:sz w:val="20"/>
        </w:rPr>
      </w:pPr>
      <w:r w:rsidRPr="002466A0">
        <w:rPr>
          <w:rFonts w:ascii="Verdana" w:hAnsi="Verdana" w:cs="Arial"/>
          <w:sz w:val="20"/>
        </w:rPr>
        <w:t xml:space="preserve">UNITED STATES SWIMMING RULES </w:t>
      </w:r>
      <w:smartTag w:uri="urn:schemas-microsoft-com:office:smarttags" w:element="stockticker">
        <w:r w:rsidRPr="002466A0">
          <w:rPr>
            <w:rFonts w:ascii="Verdana" w:hAnsi="Verdana" w:cs="Arial"/>
            <w:sz w:val="20"/>
          </w:rPr>
          <w:t>AND</w:t>
        </w:r>
      </w:smartTag>
      <w:r w:rsidRPr="002466A0">
        <w:rPr>
          <w:rFonts w:ascii="Verdana" w:hAnsi="Verdana" w:cs="Arial"/>
          <w:sz w:val="20"/>
        </w:rPr>
        <w:t xml:space="preserve"> REGULATIONS 302.4 FALSE REGISTRATION – A host LSC may impose a fine of up to $100.00 per event against a member Coach or a member Club submitting a meet entry which indicates a swimmer is registered with USA Swimming when that swimmer or the listed Club is not properly registered.  The host LSC will be entitled to any fines imposed.</w:t>
      </w:r>
    </w:p>
    <w:p w:rsidR="008A5316" w:rsidRPr="002466A0" w:rsidRDefault="008A5316" w:rsidP="008A5316">
      <w:pPr>
        <w:jc w:val="both"/>
        <w:rPr>
          <w:rFonts w:ascii="Verdana" w:hAnsi="Verdana" w:cs="Arial"/>
          <w:sz w:val="20"/>
        </w:rPr>
      </w:pPr>
      <w:r w:rsidRPr="002466A0">
        <w:rPr>
          <w:rFonts w:ascii="Verdana" w:hAnsi="Verdana" w:cs="Arial"/>
          <w:sz w:val="20"/>
        </w:rPr>
        <w:t>&gt;&gt;&gt;&gt;&gt;&gt;&gt;&gt;&gt;&gt;&gt;&gt;&gt;&gt;&gt;&gt;&gt;&gt;&gt;&gt;&gt;&gt;&gt;&gt;&gt;&gt;&gt;&gt;&gt;&gt;&gt;&gt;&gt;&gt;&gt;&gt;&gt;&gt;&gt;&gt;&gt;&gt;&gt;&gt;&gt;&gt;&gt;&gt;&gt;&gt;&gt;&gt;&gt;&gt;&gt;&gt;&gt;&gt;&gt;&gt;</w:t>
      </w:r>
    </w:p>
    <w:p w:rsidR="008A5316" w:rsidRPr="002466A0" w:rsidRDefault="008A5316" w:rsidP="008A5316">
      <w:pPr>
        <w:jc w:val="both"/>
        <w:rPr>
          <w:rFonts w:ascii="Verdana" w:hAnsi="Verdana" w:cs="Arial"/>
          <w:sz w:val="20"/>
        </w:rPr>
      </w:pPr>
      <w:r w:rsidRPr="002466A0">
        <w:rPr>
          <w:rFonts w:ascii="Verdana" w:hAnsi="Verdana" w:cs="Arial"/>
          <w:sz w:val="20"/>
        </w:rPr>
        <w:t xml:space="preserve">I certify that </w:t>
      </w:r>
      <w:r w:rsidRPr="002466A0">
        <w:rPr>
          <w:rFonts w:ascii="Verdana" w:hAnsi="Verdana" w:cs="Arial"/>
          <w:b/>
          <w:sz w:val="20"/>
        </w:rPr>
        <w:t>all</w:t>
      </w:r>
      <w:r w:rsidRPr="002466A0">
        <w:rPr>
          <w:rFonts w:ascii="Verdana" w:hAnsi="Verdana" w:cs="Arial"/>
          <w:sz w:val="20"/>
        </w:rPr>
        <w:t xml:space="preserve"> athletes submitted </w:t>
      </w:r>
      <w:r w:rsidRPr="002466A0">
        <w:rPr>
          <w:rFonts w:ascii="Verdana" w:hAnsi="Verdana" w:cs="Arial"/>
          <w:b/>
          <w:sz w:val="20"/>
          <w:u w:val="single"/>
        </w:rPr>
        <w:t>with this meet entry</w:t>
      </w:r>
      <w:r w:rsidRPr="002466A0">
        <w:rPr>
          <w:rFonts w:ascii="Verdana" w:hAnsi="Verdana" w:cs="Arial"/>
          <w:sz w:val="20"/>
        </w:rPr>
        <w:t xml:space="preserve"> are currently registered members of USA Swimming and that I am authorized by my Club to make this representation in my listed capacity.</w:t>
      </w:r>
    </w:p>
    <w:p w:rsidR="008A5316" w:rsidRPr="002466A0" w:rsidRDefault="008A5316" w:rsidP="008A5316">
      <w:pPr>
        <w:spacing w:before="240"/>
        <w:jc w:val="both"/>
        <w:rPr>
          <w:rFonts w:ascii="Verdana" w:hAnsi="Verdana" w:cs="Arial"/>
          <w:sz w:val="20"/>
        </w:rPr>
      </w:pPr>
      <w:r w:rsidRPr="002466A0">
        <w:rPr>
          <w:rFonts w:ascii="Verdana" w:hAnsi="Verdana" w:cs="Arial"/>
          <w:sz w:val="20"/>
        </w:rPr>
        <w:tab/>
      </w:r>
      <w:r w:rsidRPr="002466A0">
        <w:rPr>
          <w:rFonts w:ascii="Verdana" w:hAnsi="Verdana" w:cs="Arial"/>
          <w:sz w:val="20"/>
        </w:rPr>
        <w:tab/>
      </w:r>
      <w:r w:rsidRPr="002466A0">
        <w:rPr>
          <w:rFonts w:ascii="Verdana" w:hAnsi="Verdana" w:cs="Arial"/>
          <w:sz w:val="20"/>
        </w:rPr>
        <w:tab/>
      </w:r>
      <w:r w:rsidRPr="002466A0">
        <w:rPr>
          <w:rFonts w:ascii="Verdana" w:hAnsi="Verdana" w:cs="Arial"/>
          <w:sz w:val="20"/>
        </w:rPr>
        <w:tab/>
        <w:t>By</w:t>
      </w:r>
      <w:proofErr w:type="gramStart"/>
      <w:r w:rsidRPr="002466A0">
        <w:rPr>
          <w:rFonts w:ascii="Verdana" w:hAnsi="Verdana" w:cs="Arial"/>
          <w:sz w:val="20"/>
        </w:rPr>
        <w:t>:_</w:t>
      </w:r>
      <w:proofErr w:type="gramEnd"/>
      <w:r w:rsidRPr="002466A0">
        <w:rPr>
          <w:rFonts w:ascii="Verdana" w:hAnsi="Verdana" w:cs="Arial"/>
          <w:sz w:val="20"/>
        </w:rPr>
        <w:t>_______________________________________</w:t>
      </w:r>
    </w:p>
    <w:p w:rsidR="008A5316" w:rsidRPr="002466A0" w:rsidRDefault="002466A0" w:rsidP="008A5316">
      <w:pPr>
        <w:spacing w:after="240"/>
        <w:jc w:val="both"/>
        <w:rPr>
          <w:rFonts w:ascii="Verdana" w:hAnsi="Verdana" w:cs="Arial"/>
          <w:sz w:val="20"/>
        </w:rPr>
      </w:pPr>
      <w:r>
        <w:rPr>
          <w:rFonts w:ascii="Verdana" w:hAnsi="Verdana" w:cs="Arial"/>
          <w:sz w:val="20"/>
        </w:rPr>
        <w:tab/>
      </w:r>
      <w:r>
        <w:rPr>
          <w:rFonts w:ascii="Verdana" w:hAnsi="Verdana" w:cs="Arial"/>
          <w:sz w:val="20"/>
        </w:rPr>
        <w:tab/>
      </w:r>
      <w:r>
        <w:rPr>
          <w:rFonts w:ascii="Verdana" w:hAnsi="Verdana" w:cs="Arial"/>
          <w:sz w:val="20"/>
        </w:rPr>
        <w:tab/>
      </w:r>
      <w:r>
        <w:rPr>
          <w:rFonts w:ascii="Verdana" w:hAnsi="Verdana" w:cs="Arial"/>
          <w:sz w:val="20"/>
        </w:rPr>
        <w:tab/>
      </w:r>
      <w:r w:rsidR="008A5316" w:rsidRPr="002466A0">
        <w:rPr>
          <w:rFonts w:ascii="Verdana" w:hAnsi="Verdana" w:cs="Arial"/>
          <w:sz w:val="20"/>
        </w:rPr>
        <w:tab/>
        <w:t>(Signature)</w:t>
      </w:r>
    </w:p>
    <w:p w:rsidR="008A5316" w:rsidRPr="002466A0" w:rsidRDefault="008A5316" w:rsidP="008A5316">
      <w:pPr>
        <w:jc w:val="both"/>
        <w:rPr>
          <w:rFonts w:ascii="Verdana" w:hAnsi="Verdana" w:cs="Arial"/>
          <w:sz w:val="20"/>
        </w:rPr>
      </w:pPr>
      <w:r w:rsidRPr="002466A0">
        <w:rPr>
          <w:rFonts w:ascii="Verdana" w:hAnsi="Verdana" w:cs="Arial"/>
          <w:sz w:val="20"/>
        </w:rPr>
        <w:tab/>
      </w:r>
      <w:r w:rsidRPr="002466A0">
        <w:rPr>
          <w:rFonts w:ascii="Verdana" w:hAnsi="Verdana" w:cs="Arial"/>
          <w:sz w:val="20"/>
        </w:rPr>
        <w:tab/>
      </w:r>
      <w:r w:rsidRPr="002466A0">
        <w:rPr>
          <w:rFonts w:ascii="Verdana" w:hAnsi="Verdana" w:cs="Arial"/>
          <w:sz w:val="20"/>
        </w:rPr>
        <w:tab/>
      </w:r>
      <w:r w:rsidRPr="002466A0">
        <w:rPr>
          <w:rFonts w:ascii="Verdana" w:hAnsi="Verdana" w:cs="Arial"/>
          <w:sz w:val="20"/>
        </w:rPr>
        <w:tab/>
        <w:t>__________________________________________</w:t>
      </w:r>
    </w:p>
    <w:p w:rsidR="008A5316" w:rsidRPr="002466A0" w:rsidRDefault="008A5316" w:rsidP="008A5316">
      <w:pPr>
        <w:jc w:val="both"/>
        <w:rPr>
          <w:rFonts w:ascii="Verdana" w:hAnsi="Verdana" w:cs="Arial"/>
          <w:sz w:val="20"/>
        </w:rPr>
      </w:pPr>
      <w:r w:rsidRPr="002466A0">
        <w:rPr>
          <w:rFonts w:ascii="Verdana" w:hAnsi="Verdana" w:cs="Arial"/>
          <w:sz w:val="20"/>
        </w:rPr>
        <w:tab/>
      </w:r>
      <w:r w:rsidRPr="002466A0">
        <w:rPr>
          <w:rFonts w:ascii="Verdana" w:hAnsi="Verdana" w:cs="Arial"/>
          <w:sz w:val="20"/>
        </w:rPr>
        <w:tab/>
      </w:r>
      <w:r w:rsidRPr="002466A0">
        <w:rPr>
          <w:rFonts w:ascii="Verdana" w:hAnsi="Verdana" w:cs="Arial"/>
          <w:sz w:val="20"/>
        </w:rPr>
        <w:tab/>
      </w:r>
      <w:r w:rsidRPr="002466A0">
        <w:rPr>
          <w:rFonts w:ascii="Verdana" w:hAnsi="Verdana" w:cs="Arial"/>
          <w:sz w:val="20"/>
        </w:rPr>
        <w:tab/>
      </w:r>
      <w:r w:rsidRPr="002466A0">
        <w:rPr>
          <w:rFonts w:ascii="Verdana" w:hAnsi="Verdana" w:cs="Arial"/>
          <w:sz w:val="20"/>
        </w:rPr>
        <w:tab/>
        <w:t>(Printed Name of person signing above)</w:t>
      </w:r>
    </w:p>
    <w:p w:rsidR="008A5316" w:rsidRPr="002466A0" w:rsidRDefault="008A5316" w:rsidP="008A5316">
      <w:pPr>
        <w:spacing w:before="240"/>
        <w:ind w:left="2160" w:firstLine="720"/>
        <w:jc w:val="both"/>
        <w:rPr>
          <w:rFonts w:ascii="Verdana" w:hAnsi="Verdana" w:cs="Arial"/>
          <w:sz w:val="20"/>
        </w:rPr>
      </w:pPr>
      <w:r w:rsidRPr="002466A0">
        <w:rPr>
          <w:rFonts w:ascii="Verdana" w:hAnsi="Verdana" w:cs="Arial"/>
          <w:sz w:val="20"/>
        </w:rPr>
        <w:t>Capacity: __________________________________</w:t>
      </w:r>
    </w:p>
    <w:p w:rsidR="008A5316" w:rsidRPr="002466A0" w:rsidRDefault="008A5316" w:rsidP="008A5316">
      <w:pPr>
        <w:spacing w:before="240"/>
        <w:jc w:val="both"/>
        <w:rPr>
          <w:rFonts w:ascii="Verdana" w:hAnsi="Verdana" w:cs="Arial"/>
          <w:sz w:val="20"/>
        </w:rPr>
      </w:pPr>
      <w:r w:rsidRPr="002466A0">
        <w:rPr>
          <w:rFonts w:ascii="Verdana" w:hAnsi="Verdana" w:cs="Arial"/>
          <w:sz w:val="20"/>
        </w:rPr>
        <w:tab/>
      </w:r>
      <w:r w:rsidRPr="002466A0">
        <w:rPr>
          <w:rFonts w:ascii="Verdana" w:hAnsi="Verdana" w:cs="Arial"/>
          <w:sz w:val="20"/>
        </w:rPr>
        <w:tab/>
      </w:r>
      <w:r w:rsidRPr="002466A0">
        <w:rPr>
          <w:rFonts w:ascii="Verdana" w:hAnsi="Verdana" w:cs="Arial"/>
          <w:sz w:val="20"/>
        </w:rPr>
        <w:tab/>
      </w:r>
      <w:r w:rsidRPr="002466A0">
        <w:rPr>
          <w:rFonts w:ascii="Verdana" w:hAnsi="Verdana" w:cs="Arial"/>
          <w:sz w:val="20"/>
        </w:rPr>
        <w:tab/>
        <w:t>Club Name</w:t>
      </w:r>
      <w:proofErr w:type="gramStart"/>
      <w:r w:rsidRPr="002466A0">
        <w:rPr>
          <w:rFonts w:ascii="Verdana" w:hAnsi="Verdana" w:cs="Arial"/>
          <w:sz w:val="20"/>
        </w:rPr>
        <w:t>:_</w:t>
      </w:r>
      <w:proofErr w:type="gramEnd"/>
      <w:r w:rsidRPr="002466A0">
        <w:rPr>
          <w:rFonts w:ascii="Verdana" w:hAnsi="Verdana" w:cs="Arial"/>
          <w:sz w:val="20"/>
        </w:rPr>
        <w:t>________________________________</w:t>
      </w:r>
    </w:p>
    <w:p w:rsidR="008A5316" w:rsidRPr="002466A0" w:rsidRDefault="008A5316" w:rsidP="008A5316">
      <w:pPr>
        <w:spacing w:before="240"/>
        <w:jc w:val="both"/>
        <w:rPr>
          <w:rFonts w:ascii="Verdana" w:hAnsi="Verdana" w:cs="Arial"/>
          <w:sz w:val="20"/>
        </w:rPr>
      </w:pPr>
      <w:r w:rsidRPr="002466A0">
        <w:rPr>
          <w:rFonts w:ascii="Verdana" w:hAnsi="Verdana" w:cs="Arial"/>
          <w:sz w:val="20"/>
        </w:rPr>
        <w:tab/>
      </w:r>
      <w:r w:rsidRPr="002466A0">
        <w:rPr>
          <w:rFonts w:ascii="Verdana" w:hAnsi="Verdana" w:cs="Arial"/>
          <w:sz w:val="20"/>
        </w:rPr>
        <w:tab/>
      </w:r>
      <w:r w:rsidRPr="002466A0">
        <w:rPr>
          <w:rFonts w:ascii="Verdana" w:hAnsi="Verdana" w:cs="Arial"/>
          <w:sz w:val="20"/>
        </w:rPr>
        <w:tab/>
      </w:r>
      <w:r w:rsidRPr="002466A0">
        <w:rPr>
          <w:rFonts w:ascii="Verdana" w:hAnsi="Verdana" w:cs="Arial"/>
          <w:sz w:val="20"/>
        </w:rPr>
        <w:tab/>
        <w:t>Date</w:t>
      </w:r>
      <w:proofErr w:type="gramStart"/>
      <w:r w:rsidRPr="002466A0">
        <w:rPr>
          <w:rFonts w:ascii="Verdana" w:hAnsi="Verdana" w:cs="Arial"/>
          <w:sz w:val="20"/>
        </w:rPr>
        <w:t>:_</w:t>
      </w:r>
      <w:proofErr w:type="gramEnd"/>
      <w:r w:rsidRPr="002466A0">
        <w:rPr>
          <w:rFonts w:ascii="Verdana" w:hAnsi="Verdana" w:cs="Arial"/>
          <w:sz w:val="20"/>
        </w:rPr>
        <w:t>_____________________________________</w:t>
      </w:r>
    </w:p>
    <w:p w:rsidR="008A5316" w:rsidRPr="002466A0" w:rsidRDefault="008A5316" w:rsidP="008A5316">
      <w:pPr>
        <w:spacing w:before="120"/>
        <w:jc w:val="center"/>
        <w:rPr>
          <w:rFonts w:ascii="Verdana" w:hAnsi="Verdana" w:cs="Arial"/>
          <w:b/>
          <w:sz w:val="20"/>
        </w:rPr>
      </w:pPr>
      <w:r w:rsidRPr="002466A0">
        <w:rPr>
          <w:rFonts w:ascii="Verdana" w:hAnsi="Verdana" w:cs="Arial"/>
          <w:b/>
          <w:sz w:val="20"/>
        </w:rPr>
        <w:t>This form must be signed and returned with the entry or the entry will not be accepted.</w:t>
      </w:r>
    </w:p>
    <w:p w:rsidR="008A5316" w:rsidRDefault="008A5316" w:rsidP="008A5316">
      <w:pPr>
        <w:jc w:val="center"/>
        <w:rPr>
          <w:rFonts w:ascii="Verdana" w:hAnsi="Verdana" w:cs="Arial"/>
          <w:b/>
          <w:i/>
          <w:sz w:val="20"/>
        </w:rPr>
      </w:pPr>
    </w:p>
    <w:p w:rsidR="005943F1" w:rsidRDefault="005943F1" w:rsidP="008A5316">
      <w:pPr>
        <w:jc w:val="center"/>
        <w:rPr>
          <w:rFonts w:ascii="Verdana" w:hAnsi="Verdana" w:cs="Arial"/>
          <w:b/>
          <w:i/>
          <w:sz w:val="20"/>
        </w:rPr>
      </w:pPr>
    </w:p>
    <w:p w:rsidR="005943F1" w:rsidRDefault="005943F1" w:rsidP="008A5316">
      <w:pPr>
        <w:jc w:val="center"/>
        <w:rPr>
          <w:rFonts w:ascii="Verdana" w:hAnsi="Verdana" w:cs="Arial"/>
          <w:b/>
          <w:i/>
          <w:sz w:val="20"/>
        </w:rPr>
      </w:pPr>
    </w:p>
    <w:p w:rsidR="005943F1" w:rsidRDefault="005943F1" w:rsidP="008A5316">
      <w:pPr>
        <w:jc w:val="center"/>
        <w:rPr>
          <w:rFonts w:ascii="Verdana" w:hAnsi="Verdana" w:cs="Arial"/>
          <w:b/>
          <w:i/>
          <w:sz w:val="20"/>
        </w:rPr>
      </w:pPr>
    </w:p>
    <w:p w:rsidR="005943F1" w:rsidRDefault="005943F1" w:rsidP="008A5316">
      <w:pPr>
        <w:jc w:val="center"/>
        <w:rPr>
          <w:rFonts w:ascii="Verdana" w:hAnsi="Verdana" w:cs="Arial"/>
          <w:b/>
          <w:i/>
          <w:sz w:val="20"/>
        </w:rPr>
      </w:pPr>
    </w:p>
    <w:p w:rsidR="005943F1" w:rsidRDefault="005943F1" w:rsidP="008A5316">
      <w:pPr>
        <w:jc w:val="center"/>
        <w:rPr>
          <w:rFonts w:ascii="Verdana" w:hAnsi="Verdana" w:cs="Arial"/>
          <w:b/>
          <w:i/>
          <w:sz w:val="20"/>
        </w:rPr>
      </w:pPr>
    </w:p>
    <w:p w:rsidR="005943F1" w:rsidRDefault="005943F1" w:rsidP="008A5316">
      <w:pPr>
        <w:jc w:val="center"/>
        <w:rPr>
          <w:rFonts w:ascii="Verdana" w:hAnsi="Verdana" w:cs="Arial"/>
          <w:b/>
          <w:i/>
          <w:sz w:val="20"/>
        </w:rPr>
      </w:pPr>
    </w:p>
    <w:p w:rsidR="005943F1" w:rsidRDefault="005943F1" w:rsidP="008A5316">
      <w:pPr>
        <w:jc w:val="center"/>
        <w:rPr>
          <w:rFonts w:ascii="Verdana" w:hAnsi="Verdana" w:cs="Arial"/>
          <w:b/>
          <w:i/>
          <w:sz w:val="20"/>
        </w:rPr>
      </w:pPr>
    </w:p>
    <w:p w:rsidR="005943F1" w:rsidRDefault="005943F1" w:rsidP="008A5316">
      <w:pPr>
        <w:jc w:val="center"/>
        <w:rPr>
          <w:rFonts w:ascii="Verdana" w:hAnsi="Verdana" w:cs="Arial"/>
          <w:b/>
          <w:i/>
          <w:sz w:val="20"/>
        </w:rPr>
      </w:pPr>
    </w:p>
    <w:p w:rsidR="005943F1" w:rsidRDefault="005943F1" w:rsidP="008A5316">
      <w:pPr>
        <w:jc w:val="center"/>
        <w:rPr>
          <w:rFonts w:ascii="Verdana" w:hAnsi="Verdana" w:cs="Arial"/>
          <w:b/>
          <w:i/>
          <w:sz w:val="20"/>
        </w:rPr>
      </w:pPr>
    </w:p>
    <w:p w:rsidR="005943F1" w:rsidRDefault="005943F1" w:rsidP="008A5316">
      <w:pPr>
        <w:jc w:val="center"/>
        <w:rPr>
          <w:rFonts w:ascii="Arial" w:hAnsi="Arial" w:cs="Arial"/>
          <w:b/>
          <w:szCs w:val="22"/>
        </w:rPr>
      </w:pPr>
    </w:p>
    <w:p w:rsidR="008A5316" w:rsidRPr="00135D5A" w:rsidRDefault="008A5316" w:rsidP="008A5316">
      <w:pPr>
        <w:jc w:val="center"/>
        <w:rPr>
          <w:rFonts w:ascii="Arial" w:hAnsi="Arial" w:cs="Arial"/>
          <w:b/>
          <w:szCs w:val="22"/>
        </w:rPr>
      </w:pPr>
      <w:r w:rsidRPr="00135D5A">
        <w:rPr>
          <w:rFonts w:ascii="Arial" w:hAnsi="Arial" w:cs="Arial"/>
          <w:b/>
          <w:szCs w:val="22"/>
        </w:rPr>
        <w:lastRenderedPageBreak/>
        <w:t>Meet Evaluation Form</w:t>
      </w:r>
    </w:p>
    <w:p w:rsidR="008A5316" w:rsidRPr="00CF7753" w:rsidRDefault="008A5316" w:rsidP="008A5316">
      <w:pPr>
        <w:spacing w:before="360"/>
        <w:rPr>
          <w:rFonts w:ascii="Arial" w:hAnsi="Arial" w:cs="Arial"/>
          <w:b/>
        </w:rPr>
      </w:pPr>
      <w:r>
        <w:rPr>
          <w:rFonts w:ascii="Arial" w:hAnsi="Arial" w:cs="Arial"/>
          <w:b/>
        </w:rPr>
        <w:t>Name of Meet</w:t>
      </w:r>
      <w:r>
        <w:rPr>
          <w:rFonts w:ascii="Arial" w:hAnsi="Arial" w:cs="Arial"/>
          <w:b/>
        </w:rPr>
        <w:tab/>
      </w:r>
      <w:r w:rsidRPr="00CF7753">
        <w:rPr>
          <w:rFonts w:ascii="Arial" w:hAnsi="Arial" w:cs="Arial"/>
          <w:b/>
          <w:u w:val="single"/>
        </w:rPr>
        <w:tab/>
      </w:r>
      <w:r w:rsidRPr="00CF7753">
        <w:rPr>
          <w:rFonts w:ascii="Arial" w:hAnsi="Arial" w:cs="Arial"/>
          <w:b/>
          <w:u w:val="single"/>
        </w:rPr>
        <w:tab/>
      </w:r>
      <w:r w:rsidRPr="00CF7753">
        <w:rPr>
          <w:rFonts w:ascii="Arial" w:hAnsi="Arial" w:cs="Arial"/>
          <w:b/>
          <w:u w:val="single"/>
        </w:rPr>
        <w:tab/>
      </w:r>
      <w:r w:rsidRPr="00CF7753">
        <w:rPr>
          <w:rFonts w:ascii="Arial" w:hAnsi="Arial" w:cs="Arial"/>
          <w:b/>
          <w:u w:val="single"/>
        </w:rPr>
        <w:tab/>
      </w:r>
      <w:r w:rsidRPr="00CF7753">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p>
    <w:p w:rsidR="008A5316" w:rsidRPr="008868B2" w:rsidRDefault="008A5316" w:rsidP="008A5316">
      <w:pPr>
        <w:spacing w:before="360"/>
        <w:rPr>
          <w:rFonts w:ascii="Arial" w:hAnsi="Arial" w:cs="Arial"/>
          <w:b/>
          <w:sz w:val="24"/>
          <w:szCs w:val="24"/>
        </w:rPr>
      </w:pPr>
      <w:r w:rsidRPr="008868B2">
        <w:rPr>
          <w:rFonts w:ascii="Arial" w:hAnsi="Arial" w:cs="Arial"/>
          <w:b/>
          <w:sz w:val="24"/>
          <w:szCs w:val="24"/>
        </w:rPr>
        <w:t>Date of Meet</w:t>
      </w:r>
      <w:r>
        <w:rPr>
          <w:rFonts w:ascii="Arial" w:hAnsi="Arial" w:cs="Arial"/>
          <w:b/>
          <w:sz w:val="24"/>
          <w:szCs w:val="24"/>
        </w:rPr>
        <w:tab/>
      </w:r>
      <w:r w:rsidRPr="00CF7753">
        <w:rPr>
          <w:rFonts w:ascii="Arial" w:hAnsi="Arial" w:cs="Arial"/>
          <w:b/>
          <w:sz w:val="24"/>
          <w:szCs w:val="24"/>
          <w:u w:val="single"/>
        </w:rPr>
        <w:tab/>
      </w:r>
      <w:r w:rsidRPr="00CF7753">
        <w:rPr>
          <w:rFonts w:ascii="Arial" w:hAnsi="Arial" w:cs="Arial"/>
          <w:b/>
          <w:sz w:val="24"/>
          <w:szCs w:val="24"/>
          <w:u w:val="single"/>
        </w:rPr>
        <w:tab/>
      </w:r>
      <w:r w:rsidRPr="00CF7753">
        <w:rPr>
          <w:rFonts w:ascii="Arial" w:hAnsi="Arial" w:cs="Arial"/>
          <w:b/>
          <w:sz w:val="24"/>
          <w:szCs w:val="24"/>
          <w:u w:val="single"/>
        </w:rPr>
        <w:tab/>
      </w:r>
      <w:r w:rsidRPr="00CF7753">
        <w:rPr>
          <w:rFonts w:ascii="Arial" w:hAnsi="Arial" w:cs="Arial"/>
          <w:b/>
          <w:sz w:val="24"/>
          <w:szCs w:val="24"/>
          <w:u w:val="single"/>
        </w:rPr>
        <w:tab/>
      </w:r>
      <w:r w:rsidRPr="00CF7753">
        <w:rPr>
          <w:rFonts w:ascii="Arial" w:hAnsi="Arial" w:cs="Arial"/>
          <w:b/>
          <w:sz w:val="24"/>
          <w:szCs w:val="24"/>
          <w:u w:val="single"/>
        </w:rPr>
        <w:tab/>
      </w:r>
      <w:r>
        <w:rPr>
          <w:rFonts w:ascii="Arial" w:hAnsi="Arial" w:cs="Arial"/>
          <w:b/>
          <w:sz w:val="24"/>
          <w:szCs w:val="24"/>
          <w:u w:val="single"/>
        </w:rPr>
        <w:tab/>
      </w:r>
      <w:r>
        <w:rPr>
          <w:rFonts w:ascii="Arial" w:hAnsi="Arial" w:cs="Arial"/>
          <w:b/>
          <w:sz w:val="24"/>
          <w:szCs w:val="24"/>
          <w:u w:val="single"/>
        </w:rPr>
        <w:tab/>
      </w:r>
      <w:r>
        <w:rPr>
          <w:rFonts w:ascii="Arial" w:hAnsi="Arial" w:cs="Arial"/>
          <w:b/>
          <w:sz w:val="24"/>
          <w:szCs w:val="24"/>
          <w:u w:val="single"/>
        </w:rPr>
        <w:tab/>
      </w:r>
      <w:r>
        <w:rPr>
          <w:rFonts w:ascii="Arial" w:hAnsi="Arial" w:cs="Arial"/>
          <w:b/>
          <w:sz w:val="24"/>
          <w:szCs w:val="24"/>
          <w:u w:val="single"/>
        </w:rPr>
        <w:tab/>
      </w:r>
      <w:r>
        <w:rPr>
          <w:rFonts w:ascii="Arial" w:hAnsi="Arial" w:cs="Arial"/>
          <w:b/>
          <w:sz w:val="24"/>
          <w:szCs w:val="24"/>
          <w:u w:val="single"/>
        </w:rPr>
        <w:tab/>
      </w:r>
    </w:p>
    <w:p w:rsidR="008A5316" w:rsidRPr="00CF7753" w:rsidRDefault="008A5316" w:rsidP="008A5316">
      <w:pPr>
        <w:pStyle w:val="Title"/>
        <w:spacing w:before="360"/>
        <w:jc w:val="left"/>
        <w:rPr>
          <w:rFonts w:ascii="Arial" w:hAnsi="Arial" w:cs="Arial"/>
          <w:sz w:val="22"/>
          <w:u w:val="single"/>
        </w:rPr>
      </w:pPr>
      <w:r w:rsidRPr="008868B2">
        <w:rPr>
          <w:rFonts w:ascii="Arial" w:hAnsi="Arial" w:cs="Arial"/>
        </w:rPr>
        <w:t>Host of Meet</w:t>
      </w:r>
      <w:r w:rsidRPr="00CF7753">
        <w:rPr>
          <w:rFonts w:ascii="Arial" w:hAnsi="Arial" w:cs="Arial"/>
          <w:u w:val="single"/>
        </w:rPr>
        <w:tab/>
      </w:r>
      <w:r w:rsidRPr="00CF7753">
        <w:rPr>
          <w:rFonts w:ascii="Arial" w:hAnsi="Arial" w:cs="Arial"/>
          <w:sz w:val="22"/>
          <w:u w:val="single"/>
        </w:rPr>
        <w:tab/>
      </w:r>
      <w:r w:rsidRPr="00CF7753">
        <w:rPr>
          <w:rFonts w:ascii="Arial" w:hAnsi="Arial" w:cs="Arial"/>
          <w:sz w:val="22"/>
          <w:u w:val="single"/>
        </w:rPr>
        <w:tab/>
      </w:r>
      <w:r w:rsidRPr="00CF7753">
        <w:rPr>
          <w:rFonts w:ascii="Arial" w:hAnsi="Arial" w:cs="Arial"/>
          <w:sz w:val="22"/>
          <w:u w:val="single"/>
        </w:rPr>
        <w:tab/>
      </w:r>
      <w:r w:rsidRPr="00CF7753">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p>
    <w:p w:rsidR="008A5316" w:rsidRPr="00CF7753" w:rsidRDefault="008A5316" w:rsidP="008A5316">
      <w:pPr>
        <w:pStyle w:val="Title"/>
        <w:spacing w:before="360"/>
        <w:jc w:val="left"/>
        <w:rPr>
          <w:rFonts w:ascii="Arial" w:hAnsi="Arial" w:cs="Arial"/>
          <w:sz w:val="22"/>
        </w:rPr>
      </w:pPr>
      <w:r w:rsidRPr="00CF7753">
        <w:rPr>
          <w:rFonts w:ascii="Arial" w:hAnsi="Arial" w:cs="Arial"/>
          <w:sz w:val="22"/>
        </w:rPr>
        <w:t>Place of Meet</w:t>
      </w:r>
      <w:r w:rsidRPr="00CF7753">
        <w:rPr>
          <w:rFonts w:ascii="Arial" w:hAnsi="Arial" w:cs="Arial"/>
          <w:sz w:val="22"/>
        </w:rPr>
        <w:tab/>
      </w:r>
      <w:r w:rsidRPr="00CF7753">
        <w:rPr>
          <w:rFonts w:ascii="Arial" w:hAnsi="Arial" w:cs="Arial"/>
          <w:sz w:val="22"/>
          <w:u w:val="single"/>
        </w:rPr>
        <w:tab/>
      </w:r>
      <w:r w:rsidRPr="00CF7753">
        <w:rPr>
          <w:rFonts w:ascii="Arial" w:hAnsi="Arial" w:cs="Arial"/>
          <w:sz w:val="22"/>
          <w:u w:val="single"/>
        </w:rPr>
        <w:tab/>
      </w:r>
      <w:r w:rsidRPr="00CF7753">
        <w:rPr>
          <w:rFonts w:ascii="Arial" w:hAnsi="Arial" w:cs="Arial"/>
          <w:sz w:val="22"/>
          <w:u w:val="single"/>
        </w:rPr>
        <w:tab/>
      </w:r>
      <w:r w:rsidRPr="00CF7753">
        <w:rPr>
          <w:rFonts w:ascii="Arial" w:hAnsi="Arial" w:cs="Arial"/>
          <w:sz w:val="22"/>
          <w:u w:val="single"/>
        </w:rPr>
        <w:tab/>
      </w:r>
      <w:r w:rsidRPr="00CF7753">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r>
        <w:rPr>
          <w:rFonts w:ascii="Arial" w:hAnsi="Arial" w:cs="Arial"/>
          <w:sz w:val="22"/>
          <w:u w:val="single"/>
        </w:rPr>
        <w:tab/>
      </w:r>
    </w:p>
    <w:p w:rsidR="008A5316" w:rsidRPr="008868B2" w:rsidRDefault="008A5316" w:rsidP="008A5316">
      <w:pPr>
        <w:spacing w:before="120"/>
        <w:rPr>
          <w:rFonts w:ascii="Arial" w:hAnsi="Arial" w:cs="Arial"/>
          <w:szCs w:val="22"/>
        </w:rPr>
      </w:pPr>
      <w:r w:rsidRPr="008868B2">
        <w:rPr>
          <w:rFonts w:ascii="Arial" w:hAnsi="Arial" w:cs="Arial"/>
          <w:szCs w:val="22"/>
        </w:rPr>
        <w:t xml:space="preserve">Who do you represent (circle)? </w:t>
      </w:r>
      <w:r w:rsidRPr="008868B2">
        <w:rPr>
          <w:rFonts w:ascii="Arial" w:hAnsi="Arial" w:cs="Arial"/>
          <w:szCs w:val="22"/>
        </w:rPr>
        <w:tab/>
      </w:r>
      <w:proofErr w:type="gramStart"/>
      <w:r w:rsidRPr="008868B2">
        <w:rPr>
          <w:rFonts w:ascii="Arial" w:hAnsi="Arial" w:cs="Arial"/>
          <w:szCs w:val="22"/>
        </w:rPr>
        <w:t>the</w:t>
      </w:r>
      <w:proofErr w:type="gramEnd"/>
      <w:r w:rsidRPr="008868B2">
        <w:rPr>
          <w:rFonts w:ascii="Arial" w:hAnsi="Arial" w:cs="Arial"/>
          <w:szCs w:val="22"/>
        </w:rPr>
        <w:t xml:space="preserve"> host club</w:t>
      </w:r>
      <w:r w:rsidRPr="008868B2">
        <w:rPr>
          <w:rFonts w:ascii="Arial" w:hAnsi="Arial" w:cs="Arial"/>
          <w:szCs w:val="22"/>
        </w:rPr>
        <w:tab/>
      </w:r>
      <w:r w:rsidRPr="008868B2">
        <w:rPr>
          <w:rFonts w:ascii="Arial" w:hAnsi="Arial" w:cs="Arial"/>
          <w:szCs w:val="22"/>
        </w:rPr>
        <w:tab/>
        <w:t>a visiting club</w:t>
      </w:r>
      <w:r w:rsidRPr="008868B2">
        <w:rPr>
          <w:rFonts w:ascii="Arial" w:hAnsi="Arial" w:cs="Arial"/>
          <w:szCs w:val="22"/>
        </w:rPr>
        <w:tab/>
      </w:r>
      <w:r w:rsidRPr="008868B2">
        <w:rPr>
          <w:rFonts w:ascii="Arial" w:hAnsi="Arial" w:cs="Arial"/>
          <w:szCs w:val="22"/>
        </w:rPr>
        <w:tab/>
        <w:t>unattached</w:t>
      </w:r>
    </w:p>
    <w:p w:rsidR="008A5316" w:rsidRPr="008868B2" w:rsidRDefault="008A5316" w:rsidP="008A5316">
      <w:pPr>
        <w:spacing w:before="120"/>
        <w:rPr>
          <w:rFonts w:ascii="Arial" w:hAnsi="Arial" w:cs="Arial"/>
          <w:szCs w:val="22"/>
        </w:rPr>
      </w:pPr>
      <w:r w:rsidRPr="008868B2">
        <w:rPr>
          <w:rFonts w:ascii="Arial" w:hAnsi="Arial" w:cs="Arial"/>
          <w:szCs w:val="22"/>
        </w:rPr>
        <w:t xml:space="preserve">Describe yourself (circle) </w:t>
      </w:r>
      <w:r w:rsidRPr="008868B2">
        <w:rPr>
          <w:rFonts w:ascii="Arial" w:hAnsi="Arial" w:cs="Arial"/>
          <w:szCs w:val="22"/>
        </w:rPr>
        <w:tab/>
        <w:t>athlete</w:t>
      </w:r>
      <w:r w:rsidRPr="008868B2">
        <w:rPr>
          <w:rFonts w:ascii="Arial" w:hAnsi="Arial" w:cs="Arial"/>
          <w:szCs w:val="22"/>
        </w:rPr>
        <w:tab/>
      </w:r>
      <w:r w:rsidRPr="008868B2">
        <w:rPr>
          <w:rFonts w:ascii="Arial" w:hAnsi="Arial" w:cs="Arial"/>
          <w:szCs w:val="22"/>
        </w:rPr>
        <w:tab/>
        <w:t xml:space="preserve">coach </w:t>
      </w:r>
      <w:r>
        <w:rPr>
          <w:rFonts w:ascii="Arial" w:hAnsi="Arial" w:cs="Arial"/>
          <w:szCs w:val="22"/>
        </w:rPr>
        <w:tab/>
      </w:r>
      <w:r>
        <w:rPr>
          <w:rFonts w:ascii="Arial" w:hAnsi="Arial" w:cs="Arial"/>
          <w:szCs w:val="22"/>
        </w:rPr>
        <w:tab/>
        <w:t xml:space="preserve">official </w:t>
      </w:r>
      <w:r>
        <w:rPr>
          <w:rFonts w:ascii="Arial" w:hAnsi="Arial" w:cs="Arial"/>
          <w:szCs w:val="22"/>
        </w:rPr>
        <w:tab/>
      </w:r>
      <w:r>
        <w:rPr>
          <w:rFonts w:ascii="Arial" w:hAnsi="Arial" w:cs="Arial"/>
          <w:szCs w:val="22"/>
        </w:rPr>
        <w:tab/>
        <w:t>meet worker</w:t>
      </w:r>
      <w:r>
        <w:rPr>
          <w:rFonts w:ascii="Arial" w:hAnsi="Arial" w:cs="Arial"/>
          <w:szCs w:val="22"/>
        </w:rPr>
        <w:tab/>
      </w:r>
      <w:r w:rsidRPr="008868B2">
        <w:rPr>
          <w:rFonts w:ascii="Arial" w:hAnsi="Arial" w:cs="Arial"/>
          <w:szCs w:val="22"/>
        </w:rPr>
        <w:t>spectator</w:t>
      </w:r>
    </w:p>
    <w:p w:rsidR="008A5316" w:rsidRPr="008868B2" w:rsidRDefault="008A5316" w:rsidP="008A5316">
      <w:pPr>
        <w:spacing w:before="120"/>
        <w:ind w:right="-1350"/>
        <w:rPr>
          <w:rFonts w:ascii="Arial" w:hAnsi="Arial" w:cs="Arial"/>
          <w:b/>
          <w:szCs w:val="22"/>
        </w:rPr>
      </w:pPr>
      <w:r w:rsidRPr="008868B2">
        <w:rPr>
          <w:rFonts w:ascii="Arial" w:hAnsi="Arial" w:cs="Arial"/>
          <w:b/>
          <w:szCs w:val="22"/>
        </w:rPr>
        <w:t>Please rate the overall quality of this meet:</w:t>
      </w:r>
    </w:p>
    <w:p w:rsidR="008A5316" w:rsidRPr="008868B2" w:rsidRDefault="008A5316" w:rsidP="008A5316">
      <w:pPr>
        <w:spacing w:before="120"/>
        <w:ind w:right="-1350"/>
        <w:rPr>
          <w:rFonts w:ascii="Arial" w:hAnsi="Arial" w:cs="Arial"/>
          <w:szCs w:val="22"/>
        </w:rPr>
      </w:pPr>
      <w:r w:rsidRPr="008868B2">
        <w:rPr>
          <w:rFonts w:ascii="Arial" w:hAnsi="Arial" w:cs="Arial"/>
          <w:szCs w:val="22"/>
        </w:rPr>
        <w:t xml:space="preserve"> (Please write any compliments or suggestions below or on the reverse side)</w:t>
      </w:r>
    </w:p>
    <w:p w:rsidR="008A5316" w:rsidRPr="008868B2" w:rsidRDefault="008A5316" w:rsidP="008A5316">
      <w:pPr>
        <w:spacing w:before="120"/>
        <w:ind w:right="-1350"/>
        <w:rPr>
          <w:rFonts w:ascii="Arial" w:hAnsi="Arial" w:cs="Arial"/>
          <w:szCs w:val="22"/>
        </w:rPr>
      </w:pPr>
      <w:r w:rsidRPr="008868B2">
        <w:rPr>
          <w:rFonts w:ascii="Arial" w:hAnsi="Arial" w:cs="Arial"/>
          <w:szCs w:val="22"/>
        </w:rPr>
        <w:tab/>
      </w:r>
      <w:r w:rsidRPr="008868B2">
        <w:rPr>
          <w:rFonts w:ascii="Arial" w:hAnsi="Arial" w:cs="Arial"/>
          <w:szCs w:val="22"/>
        </w:rPr>
        <w:tab/>
      </w:r>
      <w:r w:rsidRPr="008868B2">
        <w:rPr>
          <w:rFonts w:ascii="Arial" w:hAnsi="Arial" w:cs="Arial"/>
          <w:szCs w:val="22"/>
        </w:rPr>
        <w:tab/>
      </w:r>
      <w:r w:rsidRPr="008868B2">
        <w:rPr>
          <w:rFonts w:ascii="Arial" w:hAnsi="Arial" w:cs="Arial"/>
          <w:szCs w:val="22"/>
        </w:rPr>
        <w:tab/>
      </w:r>
      <w:r w:rsidRPr="008868B2">
        <w:rPr>
          <w:rFonts w:ascii="Arial" w:hAnsi="Arial" w:cs="Arial"/>
          <w:szCs w:val="22"/>
        </w:rPr>
        <w:tab/>
      </w:r>
      <w:r w:rsidRPr="008868B2">
        <w:rPr>
          <w:rFonts w:ascii="Arial" w:hAnsi="Arial" w:cs="Arial"/>
          <w:szCs w:val="22"/>
        </w:rPr>
        <w:tab/>
      </w:r>
      <w:r w:rsidRPr="008868B2">
        <w:rPr>
          <w:rFonts w:ascii="Arial" w:hAnsi="Arial" w:cs="Arial"/>
          <w:szCs w:val="22"/>
        </w:rPr>
        <w:tab/>
      </w:r>
      <w:r w:rsidRPr="008868B2">
        <w:rPr>
          <w:rFonts w:ascii="Arial" w:hAnsi="Arial" w:cs="Arial"/>
          <w:szCs w:val="22"/>
        </w:rPr>
        <w:tab/>
      </w:r>
      <w:r w:rsidRPr="008868B2">
        <w:rPr>
          <w:rFonts w:ascii="Arial" w:hAnsi="Arial" w:cs="Arial"/>
          <w:szCs w:val="22"/>
        </w:rPr>
        <w:tab/>
        <w:t>Low</w:t>
      </w:r>
      <w:r w:rsidRPr="008868B2">
        <w:rPr>
          <w:rFonts w:ascii="Arial" w:hAnsi="Arial" w:cs="Arial"/>
          <w:szCs w:val="22"/>
        </w:rPr>
        <w:tab/>
      </w:r>
      <w:r w:rsidRPr="008868B2">
        <w:rPr>
          <w:rFonts w:ascii="Arial" w:hAnsi="Arial" w:cs="Arial"/>
          <w:szCs w:val="22"/>
        </w:rPr>
        <w:tab/>
      </w:r>
      <w:r w:rsidRPr="008868B2">
        <w:rPr>
          <w:rFonts w:ascii="Arial" w:hAnsi="Arial" w:cs="Arial"/>
          <w:szCs w:val="22"/>
        </w:rPr>
        <w:tab/>
      </w:r>
      <w:r w:rsidRPr="008868B2">
        <w:rPr>
          <w:rFonts w:ascii="Arial" w:hAnsi="Arial" w:cs="Arial"/>
          <w:szCs w:val="22"/>
        </w:rPr>
        <w:tab/>
        <w:t xml:space="preserve"> High</w:t>
      </w:r>
    </w:p>
    <w:p w:rsidR="008A5316" w:rsidRPr="008868B2" w:rsidRDefault="008A5316" w:rsidP="008A5316">
      <w:pPr>
        <w:spacing w:before="120"/>
        <w:ind w:right="-1350"/>
        <w:rPr>
          <w:rFonts w:ascii="Arial" w:hAnsi="Arial" w:cs="Arial"/>
          <w:szCs w:val="22"/>
        </w:rPr>
      </w:pPr>
      <w:r w:rsidRPr="008868B2">
        <w:rPr>
          <w:rFonts w:ascii="Arial" w:hAnsi="Arial" w:cs="Arial"/>
          <w:szCs w:val="22"/>
        </w:rPr>
        <w:t>1.  Swimming pool (e.g., water quality, ventilation)</w:t>
      </w:r>
      <w:r w:rsidRPr="008868B2">
        <w:rPr>
          <w:rFonts w:ascii="Arial" w:hAnsi="Arial" w:cs="Arial"/>
          <w:szCs w:val="22"/>
        </w:rPr>
        <w:tab/>
      </w:r>
      <w:r w:rsidRPr="008868B2">
        <w:rPr>
          <w:rFonts w:ascii="Arial" w:hAnsi="Arial" w:cs="Arial"/>
          <w:szCs w:val="22"/>
        </w:rPr>
        <w:tab/>
      </w:r>
      <w:r w:rsidRPr="008868B2">
        <w:rPr>
          <w:rFonts w:ascii="Arial" w:hAnsi="Arial" w:cs="Arial"/>
          <w:szCs w:val="22"/>
        </w:rPr>
        <w:tab/>
        <w:t>1</w:t>
      </w:r>
      <w:r w:rsidRPr="008868B2">
        <w:rPr>
          <w:rFonts w:ascii="Arial" w:hAnsi="Arial" w:cs="Arial"/>
          <w:szCs w:val="22"/>
        </w:rPr>
        <w:tab/>
        <w:t>2</w:t>
      </w:r>
      <w:r w:rsidRPr="008868B2">
        <w:rPr>
          <w:rFonts w:ascii="Arial" w:hAnsi="Arial" w:cs="Arial"/>
          <w:szCs w:val="22"/>
        </w:rPr>
        <w:tab/>
        <w:t>3</w:t>
      </w:r>
      <w:r w:rsidRPr="008868B2">
        <w:rPr>
          <w:rFonts w:ascii="Arial" w:hAnsi="Arial" w:cs="Arial"/>
          <w:szCs w:val="22"/>
        </w:rPr>
        <w:tab/>
        <w:t>4</w:t>
      </w:r>
      <w:r w:rsidRPr="008868B2">
        <w:rPr>
          <w:rFonts w:ascii="Arial" w:hAnsi="Arial" w:cs="Arial"/>
          <w:szCs w:val="22"/>
        </w:rPr>
        <w:tab/>
        <w:t>5</w:t>
      </w:r>
    </w:p>
    <w:p w:rsidR="008A5316" w:rsidRPr="008868B2" w:rsidRDefault="008A5316" w:rsidP="008A5316">
      <w:pPr>
        <w:spacing w:before="120"/>
        <w:ind w:right="-1350"/>
        <w:rPr>
          <w:rFonts w:ascii="Arial" w:hAnsi="Arial" w:cs="Arial"/>
          <w:szCs w:val="22"/>
        </w:rPr>
      </w:pPr>
      <w:r w:rsidRPr="008868B2">
        <w:rPr>
          <w:rFonts w:ascii="Arial" w:hAnsi="Arial" w:cs="Arial"/>
          <w:szCs w:val="22"/>
        </w:rPr>
        <w:t>_________________________________________________________________________________</w:t>
      </w:r>
    </w:p>
    <w:p w:rsidR="008A5316" w:rsidRPr="008868B2" w:rsidRDefault="008A5316" w:rsidP="008A5316">
      <w:pPr>
        <w:spacing w:before="120"/>
        <w:ind w:right="-1350"/>
        <w:rPr>
          <w:rFonts w:ascii="Arial" w:hAnsi="Arial" w:cs="Arial"/>
          <w:szCs w:val="22"/>
        </w:rPr>
      </w:pPr>
      <w:r w:rsidRPr="008868B2">
        <w:rPr>
          <w:rFonts w:ascii="Arial" w:hAnsi="Arial" w:cs="Arial"/>
          <w:szCs w:val="22"/>
        </w:rPr>
        <w:t xml:space="preserve">2.  Equipment (e.g., timing system, PA system): </w:t>
      </w:r>
      <w:r w:rsidRPr="008868B2">
        <w:rPr>
          <w:rFonts w:ascii="Arial" w:hAnsi="Arial" w:cs="Arial"/>
          <w:szCs w:val="22"/>
        </w:rPr>
        <w:tab/>
      </w:r>
      <w:r w:rsidRPr="008868B2">
        <w:rPr>
          <w:rFonts w:ascii="Arial" w:hAnsi="Arial" w:cs="Arial"/>
          <w:szCs w:val="22"/>
        </w:rPr>
        <w:tab/>
      </w:r>
      <w:r w:rsidRPr="008868B2">
        <w:rPr>
          <w:rFonts w:ascii="Arial" w:hAnsi="Arial" w:cs="Arial"/>
          <w:szCs w:val="22"/>
        </w:rPr>
        <w:tab/>
        <w:t>1</w:t>
      </w:r>
      <w:r w:rsidRPr="008868B2">
        <w:rPr>
          <w:rFonts w:ascii="Arial" w:hAnsi="Arial" w:cs="Arial"/>
          <w:szCs w:val="22"/>
        </w:rPr>
        <w:tab/>
        <w:t>2</w:t>
      </w:r>
      <w:r w:rsidRPr="008868B2">
        <w:rPr>
          <w:rFonts w:ascii="Arial" w:hAnsi="Arial" w:cs="Arial"/>
          <w:szCs w:val="22"/>
        </w:rPr>
        <w:tab/>
        <w:t>3</w:t>
      </w:r>
      <w:r w:rsidRPr="008868B2">
        <w:rPr>
          <w:rFonts w:ascii="Arial" w:hAnsi="Arial" w:cs="Arial"/>
          <w:szCs w:val="22"/>
        </w:rPr>
        <w:tab/>
        <w:t>4</w:t>
      </w:r>
      <w:r w:rsidRPr="008868B2">
        <w:rPr>
          <w:rFonts w:ascii="Arial" w:hAnsi="Arial" w:cs="Arial"/>
          <w:szCs w:val="22"/>
        </w:rPr>
        <w:tab/>
        <w:t>5</w:t>
      </w:r>
    </w:p>
    <w:p w:rsidR="008A5316" w:rsidRPr="008868B2" w:rsidRDefault="008A5316" w:rsidP="008A5316">
      <w:pPr>
        <w:spacing w:before="120"/>
        <w:ind w:right="-1350"/>
        <w:rPr>
          <w:rFonts w:ascii="Arial" w:hAnsi="Arial" w:cs="Arial"/>
          <w:szCs w:val="22"/>
        </w:rPr>
      </w:pPr>
      <w:r w:rsidRPr="008868B2">
        <w:rPr>
          <w:rFonts w:ascii="Arial" w:hAnsi="Arial" w:cs="Arial"/>
          <w:szCs w:val="22"/>
        </w:rPr>
        <w:t>_________________________________________________________________________________</w:t>
      </w:r>
    </w:p>
    <w:p w:rsidR="008A5316" w:rsidRPr="008868B2" w:rsidRDefault="008A5316" w:rsidP="008A5316">
      <w:pPr>
        <w:spacing w:before="120"/>
        <w:ind w:right="-1350"/>
        <w:rPr>
          <w:rFonts w:ascii="Arial" w:hAnsi="Arial" w:cs="Arial"/>
          <w:szCs w:val="22"/>
        </w:rPr>
      </w:pPr>
      <w:r w:rsidRPr="008868B2">
        <w:rPr>
          <w:rFonts w:ascii="Arial" w:hAnsi="Arial" w:cs="Arial"/>
          <w:szCs w:val="22"/>
        </w:rPr>
        <w:t xml:space="preserve">3.  Swimmer facilities (e.g., locker rooms, rest areas): </w:t>
      </w:r>
      <w:r w:rsidRPr="008868B2">
        <w:rPr>
          <w:rFonts w:ascii="Arial" w:hAnsi="Arial" w:cs="Arial"/>
          <w:szCs w:val="22"/>
        </w:rPr>
        <w:tab/>
      </w:r>
      <w:r w:rsidRPr="008868B2">
        <w:rPr>
          <w:rFonts w:ascii="Arial" w:hAnsi="Arial" w:cs="Arial"/>
          <w:szCs w:val="22"/>
        </w:rPr>
        <w:tab/>
        <w:t>1</w:t>
      </w:r>
      <w:r w:rsidRPr="008868B2">
        <w:rPr>
          <w:rFonts w:ascii="Arial" w:hAnsi="Arial" w:cs="Arial"/>
          <w:szCs w:val="22"/>
        </w:rPr>
        <w:tab/>
        <w:t>2</w:t>
      </w:r>
      <w:r w:rsidRPr="008868B2">
        <w:rPr>
          <w:rFonts w:ascii="Arial" w:hAnsi="Arial" w:cs="Arial"/>
          <w:szCs w:val="22"/>
        </w:rPr>
        <w:tab/>
        <w:t>3</w:t>
      </w:r>
      <w:r w:rsidRPr="008868B2">
        <w:rPr>
          <w:rFonts w:ascii="Arial" w:hAnsi="Arial" w:cs="Arial"/>
          <w:szCs w:val="22"/>
        </w:rPr>
        <w:tab/>
        <w:t>4</w:t>
      </w:r>
      <w:r w:rsidRPr="008868B2">
        <w:rPr>
          <w:rFonts w:ascii="Arial" w:hAnsi="Arial" w:cs="Arial"/>
          <w:szCs w:val="22"/>
        </w:rPr>
        <w:tab/>
        <w:t>5</w:t>
      </w:r>
    </w:p>
    <w:p w:rsidR="008A5316" w:rsidRPr="008868B2" w:rsidRDefault="008A5316" w:rsidP="008A5316">
      <w:pPr>
        <w:spacing w:before="120"/>
        <w:ind w:right="-1350"/>
        <w:rPr>
          <w:rFonts w:ascii="Arial" w:hAnsi="Arial" w:cs="Arial"/>
          <w:szCs w:val="22"/>
        </w:rPr>
      </w:pPr>
      <w:r w:rsidRPr="008868B2">
        <w:rPr>
          <w:rFonts w:ascii="Arial" w:hAnsi="Arial" w:cs="Arial"/>
          <w:szCs w:val="22"/>
        </w:rPr>
        <w:t>_________________________________________________________________________________</w:t>
      </w:r>
    </w:p>
    <w:p w:rsidR="008A5316" w:rsidRPr="008868B2" w:rsidRDefault="008A5316" w:rsidP="008A5316">
      <w:pPr>
        <w:spacing w:before="120"/>
        <w:ind w:right="-1350"/>
        <w:rPr>
          <w:rFonts w:ascii="Arial" w:hAnsi="Arial" w:cs="Arial"/>
          <w:szCs w:val="22"/>
        </w:rPr>
      </w:pPr>
      <w:r w:rsidRPr="008868B2">
        <w:rPr>
          <w:rFonts w:ascii="Arial" w:hAnsi="Arial" w:cs="Arial"/>
          <w:szCs w:val="22"/>
        </w:rPr>
        <w:t>4.  Spectator facilities (e.g., seating, rest rooms):</w:t>
      </w:r>
      <w:r w:rsidRPr="008868B2">
        <w:rPr>
          <w:rFonts w:ascii="Arial" w:hAnsi="Arial" w:cs="Arial"/>
          <w:szCs w:val="22"/>
        </w:rPr>
        <w:tab/>
      </w:r>
      <w:r w:rsidRPr="008868B2">
        <w:rPr>
          <w:rFonts w:ascii="Arial" w:hAnsi="Arial" w:cs="Arial"/>
          <w:szCs w:val="22"/>
        </w:rPr>
        <w:tab/>
      </w:r>
      <w:r w:rsidRPr="008868B2">
        <w:rPr>
          <w:rFonts w:ascii="Arial" w:hAnsi="Arial" w:cs="Arial"/>
          <w:szCs w:val="22"/>
        </w:rPr>
        <w:tab/>
        <w:t>1</w:t>
      </w:r>
      <w:r w:rsidRPr="008868B2">
        <w:rPr>
          <w:rFonts w:ascii="Arial" w:hAnsi="Arial" w:cs="Arial"/>
          <w:szCs w:val="22"/>
        </w:rPr>
        <w:tab/>
        <w:t>2</w:t>
      </w:r>
      <w:r w:rsidRPr="008868B2">
        <w:rPr>
          <w:rFonts w:ascii="Arial" w:hAnsi="Arial" w:cs="Arial"/>
          <w:szCs w:val="22"/>
        </w:rPr>
        <w:tab/>
        <w:t>3</w:t>
      </w:r>
      <w:r w:rsidRPr="008868B2">
        <w:rPr>
          <w:rFonts w:ascii="Arial" w:hAnsi="Arial" w:cs="Arial"/>
          <w:szCs w:val="22"/>
        </w:rPr>
        <w:tab/>
        <w:t>4</w:t>
      </w:r>
      <w:r w:rsidRPr="008868B2">
        <w:rPr>
          <w:rFonts w:ascii="Arial" w:hAnsi="Arial" w:cs="Arial"/>
          <w:szCs w:val="22"/>
        </w:rPr>
        <w:tab/>
        <w:t>5</w:t>
      </w:r>
    </w:p>
    <w:p w:rsidR="008A5316" w:rsidRPr="008868B2" w:rsidRDefault="008A5316" w:rsidP="008A5316">
      <w:pPr>
        <w:spacing w:before="120"/>
        <w:ind w:right="-1350"/>
        <w:rPr>
          <w:rFonts w:ascii="Arial" w:hAnsi="Arial" w:cs="Arial"/>
          <w:szCs w:val="22"/>
        </w:rPr>
      </w:pPr>
      <w:r w:rsidRPr="008868B2">
        <w:rPr>
          <w:rFonts w:ascii="Arial" w:hAnsi="Arial" w:cs="Arial"/>
          <w:szCs w:val="22"/>
        </w:rPr>
        <w:t>_________________________________________________________________________________</w:t>
      </w:r>
    </w:p>
    <w:p w:rsidR="008A5316" w:rsidRDefault="008A5316" w:rsidP="008A5316">
      <w:pPr>
        <w:spacing w:before="120"/>
        <w:ind w:right="-1350"/>
        <w:rPr>
          <w:rFonts w:ascii="Arial" w:hAnsi="Arial" w:cs="Arial"/>
          <w:szCs w:val="22"/>
        </w:rPr>
      </w:pPr>
      <w:r w:rsidRPr="008868B2">
        <w:rPr>
          <w:rFonts w:ascii="Arial" w:hAnsi="Arial" w:cs="Arial"/>
          <w:szCs w:val="22"/>
        </w:rPr>
        <w:t>5.  Meet services (e.g., concessions, admissions, programs):</w:t>
      </w:r>
      <w:r w:rsidRPr="008868B2">
        <w:rPr>
          <w:rFonts w:ascii="Arial" w:hAnsi="Arial" w:cs="Arial"/>
          <w:szCs w:val="22"/>
        </w:rPr>
        <w:tab/>
        <w:t>1</w:t>
      </w:r>
      <w:r w:rsidRPr="008868B2">
        <w:rPr>
          <w:rFonts w:ascii="Arial" w:hAnsi="Arial" w:cs="Arial"/>
          <w:szCs w:val="22"/>
        </w:rPr>
        <w:tab/>
        <w:t>2</w:t>
      </w:r>
      <w:r w:rsidRPr="008868B2">
        <w:rPr>
          <w:rFonts w:ascii="Arial" w:hAnsi="Arial" w:cs="Arial"/>
          <w:szCs w:val="22"/>
        </w:rPr>
        <w:tab/>
        <w:t>3</w:t>
      </w:r>
      <w:r w:rsidRPr="008868B2">
        <w:rPr>
          <w:rFonts w:ascii="Arial" w:hAnsi="Arial" w:cs="Arial"/>
          <w:szCs w:val="22"/>
        </w:rPr>
        <w:tab/>
        <w:t>4</w:t>
      </w:r>
      <w:r w:rsidRPr="008868B2">
        <w:rPr>
          <w:rFonts w:ascii="Arial" w:hAnsi="Arial" w:cs="Arial"/>
          <w:szCs w:val="22"/>
        </w:rPr>
        <w:tab/>
        <w:t>5</w:t>
      </w:r>
    </w:p>
    <w:p w:rsidR="008A5316" w:rsidRPr="00CF7753" w:rsidRDefault="008A5316" w:rsidP="008A5316">
      <w:pPr>
        <w:tabs>
          <w:tab w:val="right" w:pos="9900"/>
        </w:tabs>
        <w:spacing w:before="120"/>
        <w:ind w:right="-1350"/>
        <w:rPr>
          <w:rFonts w:ascii="Arial" w:hAnsi="Arial" w:cs="Arial"/>
          <w:szCs w:val="22"/>
          <w:u w:val="single"/>
        </w:rPr>
      </w:pPr>
      <w:r w:rsidRPr="00CF7753">
        <w:rPr>
          <w:rFonts w:ascii="Arial" w:hAnsi="Arial" w:cs="Arial"/>
          <w:szCs w:val="22"/>
          <w:u w:val="single"/>
        </w:rPr>
        <w:tab/>
      </w:r>
    </w:p>
    <w:p w:rsidR="008A5316" w:rsidRPr="008868B2" w:rsidRDefault="008A5316" w:rsidP="008A5316">
      <w:pPr>
        <w:spacing w:before="120"/>
        <w:ind w:right="-1350"/>
        <w:rPr>
          <w:rFonts w:ascii="Arial" w:hAnsi="Arial" w:cs="Arial"/>
          <w:szCs w:val="22"/>
        </w:rPr>
      </w:pPr>
      <w:r w:rsidRPr="008868B2">
        <w:rPr>
          <w:rFonts w:ascii="Arial" w:hAnsi="Arial" w:cs="Arial"/>
          <w:szCs w:val="22"/>
        </w:rPr>
        <w:t>6.  Officiating</w:t>
      </w:r>
      <w:r w:rsidRPr="008868B2">
        <w:rPr>
          <w:rFonts w:ascii="Arial" w:hAnsi="Arial" w:cs="Arial"/>
          <w:szCs w:val="22"/>
        </w:rPr>
        <w:tab/>
      </w:r>
      <w:r w:rsidRPr="008868B2">
        <w:rPr>
          <w:rFonts w:ascii="Arial" w:hAnsi="Arial" w:cs="Arial"/>
          <w:szCs w:val="22"/>
        </w:rPr>
        <w:tab/>
      </w:r>
      <w:r w:rsidRPr="008868B2">
        <w:rPr>
          <w:rFonts w:ascii="Arial" w:hAnsi="Arial" w:cs="Arial"/>
          <w:szCs w:val="22"/>
        </w:rPr>
        <w:tab/>
      </w:r>
      <w:r w:rsidRPr="008868B2">
        <w:rPr>
          <w:rFonts w:ascii="Arial" w:hAnsi="Arial" w:cs="Arial"/>
          <w:szCs w:val="22"/>
        </w:rPr>
        <w:tab/>
      </w:r>
      <w:r w:rsidRPr="008868B2">
        <w:rPr>
          <w:rFonts w:ascii="Arial" w:hAnsi="Arial" w:cs="Arial"/>
          <w:szCs w:val="22"/>
        </w:rPr>
        <w:tab/>
      </w:r>
      <w:r w:rsidRPr="008868B2">
        <w:rPr>
          <w:rFonts w:ascii="Arial" w:hAnsi="Arial" w:cs="Arial"/>
          <w:szCs w:val="22"/>
        </w:rPr>
        <w:tab/>
      </w:r>
      <w:r w:rsidRPr="008868B2">
        <w:rPr>
          <w:rFonts w:ascii="Arial" w:hAnsi="Arial" w:cs="Arial"/>
          <w:szCs w:val="22"/>
        </w:rPr>
        <w:tab/>
      </w:r>
      <w:r w:rsidRPr="008868B2">
        <w:rPr>
          <w:rFonts w:ascii="Arial" w:hAnsi="Arial" w:cs="Arial"/>
          <w:szCs w:val="22"/>
        </w:rPr>
        <w:tab/>
        <w:t>1</w:t>
      </w:r>
      <w:r w:rsidRPr="008868B2">
        <w:rPr>
          <w:rFonts w:ascii="Arial" w:hAnsi="Arial" w:cs="Arial"/>
          <w:szCs w:val="22"/>
        </w:rPr>
        <w:tab/>
        <w:t>2</w:t>
      </w:r>
      <w:r w:rsidRPr="008868B2">
        <w:rPr>
          <w:rFonts w:ascii="Arial" w:hAnsi="Arial" w:cs="Arial"/>
          <w:szCs w:val="22"/>
        </w:rPr>
        <w:tab/>
        <w:t>3</w:t>
      </w:r>
      <w:r w:rsidRPr="008868B2">
        <w:rPr>
          <w:rFonts w:ascii="Arial" w:hAnsi="Arial" w:cs="Arial"/>
          <w:szCs w:val="22"/>
        </w:rPr>
        <w:tab/>
        <w:t>4</w:t>
      </w:r>
      <w:r w:rsidRPr="008868B2">
        <w:rPr>
          <w:rFonts w:ascii="Arial" w:hAnsi="Arial" w:cs="Arial"/>
          <w:szCs w:val="22"/>
        </w:rPr>
        <w:tab/>
        <w:t>5</w:t>
      </w:r>
    </w:p>
    <w:p w:rsidR="008A5316" w:rsidRPr="008868B2" w:rsidRDefault="008A5316" w:rsidP="008A5316">
      <w:pPr>
        <w:spacing w:before="120"/>
        <w:ind w:right="-1350"/>
        <w:rPr>
          <w:rFonts w:ascii="Arial" w:hAnsi="Arial" w:cs="Arial"/>
          <w:szCs w:val="22"/>
        </w:rPr>
      </w:pPr>
      <w:r w:rsidRPr="008868B2">
        <w:rPr>
          <w:rFonts w:ascii="Arial" w:hAnsi="Arial" w:cs="Arial"/>
          <w:szCs w:val="22"/>
        </w:rPr>
        <w:t>_________________________________________________________________________________</w:t>
      </w:r>
    </w:p>
    <w:p w:rsidR="008A5316" w:rsidRPr="008868B2" w:rsidRDefault="008A5316" w:rsidP="008A5316">
      <w:pPr>
        <w:spacing w:before="120"/>
        <w:ind w:right="-1350"/>
        <w:rPr>
          <w:rFonts w:ascii="Arial" w:hAnsi="Arial" w:cs="Arial"/>
          <w:szCs w:val="22"/>
        </w:rPr>
      </w:pPr>
      <w:r w:rsidRPr="008868B2">
        <w:rPr>
          <w:rFonts w:ascii="Arial" w:hAnsi="Arial" w:cs="Arial"/>
          <w:szCs w:val="22"/>
        </w:rPr>
        <w:t xml:space="preserve">7.  Awards and award presentations: </w:t>
      </w:r>
      <w:r w:rsidRPr="008868B2">
        <w:rPr>
          <w:rFonts w:ascii="Arial" w:hAnsi="Arial" w:cs="Arial"/>
          <w:szCs w:val="22"/>
        </w:rPr>
        <w:tab/>
      </w:r>
      <w:r w:rsidRPr="008868B2">
        <w:rPr>
          <w:rFonts w:ascii="Arial" w:hAnsi="Arial" w:cs="Arial"/>
          <w:szCs w:val="22"/>
        </w:rPr>
        <w:tab/>
      </w:r>
      <w:r w:rsidRPr="008868B2">
        <w:rPr>
          <w:rFonts w:ascii="Arial" w:hAnsi="Arial" w:cs="Arial"/>
          <w:szCs w:val="22"/>
        </w:rPr>
        <w:tab/>
      </w:r>
      <w:r w:rsidRPr="008868B2">
        <w:rPr>
          <w:rFonts w:ascii="Arial" w:hAnsi="Arial" w:cs="Arial"/>
          <w:szCs w:val="22"/>
        </w:rPr>
        <w:tab/>
        <w:t>1</w:t>
      </w:r>
      <w:r w:rsidRPr="008868B2">
        <w:rPr>
          <w:rFonts w:ascii="Arial" w:hAnsi="Arial" w:cs="Arial"/>
          <w:szCs w:val="22"/>
        </w:rPr>
        <w:tab/>
        <w:t>2</w:t>
      </w:r>
      <w:r w:rsidRPr="008868B2">
        <w:rPr>
          <w:rFonts w:ascii="Arial" w:hAnsi="Arial" w:cs="Arial"/>
          <w:szCs w:val="22"/>
        </w:rPr>
        <w:tab/>
        <w:t>3</w:t>
      </w:r>
      <w:r w:rsidRPr="008868B2">
        <w:rPr>
          <w:rFonts w:ascii="Arial" w:hAnsi="Arial" w:cs="Arial"/>
          <w:szCs w:val="22"/>
        </w:rPr>
        <w:tab/>
        <w:t>4</w:t>
      </w:r>
      <w:r w:rsidRPr="008868B2">
        <w:rPr>
          <w:rFonts w:ascii="Arial" w:hAnsi="Arial" w:cs="Arial"/>
          <w:szCs w:val="22"/>
        </w:rPr>
        <w:tab/>
        <w:t>5</w:t>
      </w:r>
    </w:p>
    <w:p w:rsidR="008A5316" w:rsidRPr="008868B2" w:rsidRDefault="008A5316" w:rsidP="008A5316">
      <w:pPr>
        <w:spacing w:before="120"/>
        <w:ind w:right="-1350"/>
        <w:rPr>
          <w:rFonts w:ascii="Arial" w:hAnsi="Arial" w:cs="Arial"/>
          <w:szCs w:val="22"/>
        </w:rPr>
      </w:pPr>
      <w:r w:rsidRPr="008868B2">
        <w:rPr>
          <w:rFonts w:ascii="Arial" w:hAnsi="Arial" w:cs="Arial"/>
          <w:szCs w:val="22"/>
        </w:rPr>
        <w:t>_________________________________________________________________________________</w:t>
      </w:r>
    </w:p>
    <w:p w:rsidR="008A5316" w:rsidRDefault="008A5316" w:rsidP="008A5316">
      <w:pPr>
        <w:spacing w:before="120"/>
        <w:ind w:right="-1350"/>
        <w:rPr>
          <w:rFonts w:ascii="Arial" w:hAnsi="Arial" w:cs="Arial"/>
          <w:szCs w:val="22"/>
        </w:rPr>
      </w:pPr>
      <w:r w:rsidRPr="008868B2">
        <w:rPr>
          <w:rFonts w:ascii="Arial" w:hAnsi="Arial" w:cs="Arial"/>
          <w:szCs w:val="22"/>
        </w:rPr>
        <w:t xml:space="preserve">8.  Safety provisions: </w:t>
      </w:r>
      <w:r w:rsidRPr="008868B2">
        <w:rPr>
          <w:rFonts w:ascii="Arial" w:hAnsi="Arial" w:cs="Arial"/>
          <w:szCs w:val="22"/>
        </w:rPr>
        <w:tab/>
      </w:r>
      <w:r w:rsidRPr="008868B2">
        <w:rPr>
          <w:rFonts w:ascii="Arial" w:hAnsi="Arial" w:cs="Arial"/>
          <w:szCs w:val="22"/>
        </w:rPr>
        <w:tab/>
      </w:r>
      <w:r w:rsidRPr="008868B2">
        <w:rPr>
          <w:rFonts w:ascii="Arial" w:hAnsi="Arial" w:cs="Arial"/>
          <w:szCs w:val="22"/>
        </w:rPr>
        <w:tab/>
      </w:r>
      <w:r w:rsidRPr="008868B2">
        <w:rPr>
          <w:rFonts w:ascii="Arial" w:hAnsi="Arial" w:cs="Arial"/>
          <w:szCs w:val="22"/>
        </w:rPr>
        <w:tab/>
      </w:r>
      <w:r w:rsidRPr="008868B2">
        <w:rPr>
          <w:rFonts w:ascii="Arial" w:hAnsi="Arial" w:cs="Arial"/>
          <w:szCs w:val="22"/>
        </w:rPr>
        <w:tab/>
      </w:r>
      <w:r w:rsidRPr="008868B2">
        <w:rPr>
          <w:rFonts w:ascii="Arial" w:hAnsi="Arial" w:cs="Arial"/>
          <w:szCs w:val="22"/>
        </w:rPr>
        <w:tab/>
      </w:r>
      <w:r w:rsidRPr="008868B2">
        <w:rPr>
          <w:rFonts w:ascii="Arial" w:hAnsi="Arial" w:cs="Arial"/>
          <w:szCs w:val="22"/>
        </w:rPr>
        <w:tab/>
        <w:t>1</w:t>
      </w:r>
      <w:r w:rsidRPr="008868B2">
        <w:rPr>
          <w:rFonts w:ascii="Arial" w:hAnsi="Arial" w:cs="Arial"/>
          <w:szCs w:val="22"/>
        </w:rPr>
        <w:tab/>
        <w:t>2</w:t>
      </w:r>
      <w:r w:rsidRPr="008868B2">
        <w:rPr>
          <w:rFonts w:ascii="Arial" w:hAnsi="Arial" w:cs="Arial"/>
          <w:szCs w:val="22"/>
        </w:rPr>
        <w:tab/>
        <w:t>3</w:t>
      </w:r>
      <w:r w:rsidRPr="008868B2">
        <w:rPr>
          <w:rFonts w:ascii="Arial" w:hAnsi="Arial" w:cs="Arial"/>
          <w:szCs w:val="22"/>
        </w:rPr>
        <w:tab/>
        <w:t>4</w:t>
      </w:r>
      <w:r w:rsidRPr="008868B2">
        <w:rPr>
          <w:rFonts w:ascii="Arial" w:hAnsi="Arial" w:cs="Arial"/>
          <w:szCs w:val="22"/>
        </w:rPr>
        <w:tab/>
        <w:t>5</w:t>
      </w:r>
    </w:p>
    <w:p w:rsidR="008A5316" w:rsidRPr="00CF7753" w:rsidRDefault="008A5316" w:rsidP="008A5316">
      <w:pPr>
        <w:tabs>
          <w:tab w:val="right" w:pos="9900"/>
        </w:tabs>
        <w:spacing w:before="120"/>
        <w:ind w:right="-1350"/>
        <w:rPr>
          <w:rFonts w:ascii="Arial" w:hAnsi="Arial" w:cs="Arial"/>
          <w:szCs w:val="22"/>
          <w:u w:val="single"/>
        </w:rPr>
      </w:pPr>
      <w:r w:rsidRPr="00CF7753">
        <w:rPr>
          <w:rFonts w:ascii="Arial" w:hAnsi="Arial" w:cs="Arial"/>
          <w:szCs w:val="22"/>
          <w:u w:val="single"/>
        </w:rPr>
        <w:tab/>
      </w:r>
    </w:p>
    <w:p w:rsidR="008A5316" w:rsidRPr="008868B2" w:rsidRDefault="008A5316" w:rsidP="008A5316">
      <w:pPr>
        <w:spacing w:before="120"/>
        <w:ind w:right="-1350"/>
        <w:rPr>
          <w:rFonts w:ascii="Arial" w:hAnsi="Arial" w:cs="Arial"/>
          <w:szCs w:val="22"/>
        </w:rPr>
      </w:pPr>
      <w:r w:rsidRPr="008868B2">
        <w:rPr>
          <w:rFonts w:ascii="Arial" w:hAnsi="Arial" w:cs="Arial"/>
          <w:szCs w:val="22"/>
        </w:rPr>
        <w:t xml:space="preserve">9. Overall success of the meet: </w:t>
      </w:r>
      <w:r w:rsidRPr="008868B2">
        <w:rPr>
          <w:rFonts w:ascii="Arial" w:hAnsi="Arial" w:cs="Arial"/>
          <w:szCs w:val="22"/>
        </w:rPr>
        <w:tab/>
      </w:r>
      <w:r w:rsidRPr="008868B2">
        <w:rPr>
          <w:rFonts w:ascii="Arial" w:hAnsi="Arial" w:cs="Arial"/>
          <w:szCs w:val="22"/>
        </w:rPr>
        <w:tab/>
      </w:r>
      <w:r w:rsidRPr="008868B2">
        <w:rPr>
          <w:rFonts w:ascii="Arial" w:hAnsi="Arial" w:cs="Arial"/>
          <w:szCs w:val="22"/>
        </w:rPr>
        <w:tab/>
      </w:r>
      <w:r w:rsidRPr="008868B2">
        <w:rPr>
          <w:rFonts w:ascii="Arial" w:hAnsi="Arial" w:cs="Arial"/>
          <w:szCs w:val="22"/>
        </w:rPr>
        <w:tab/>
      </w:r>
      <w:r w:rsidRPr="008868B2">
        <w:rPr>
          <w:rFonts w:ascii="Arial" w:hAnsi="Arial" w:cs="Arial"/>
          <w:szCs w:val="22"/>
        </w:rPr>
        <w:tab/>
        <w:t>1</w:t>
      </w:r>
      <w:r w:rsidRPr="008868B2">
        <w:rPr>
          <w:rFonts w:ascii="Arial" w:hAnsi="Arial" w:cs="Arial"/>
          <w:szCs w:val="22"/>
        </w:rPr>
        <w:tab/>
        <w:t>2</w:t>
      </w:r>
      <w:r w:rsidRPr="008868B2">
        <w:rPr>
          <w:rFonts w:ascii="Arial" w:hAnsi="Arial" w:cs="Arial"/>
          <w:szCs w:val="22"/>
        </w:rPr>
        <w:tab/>
        <w:t>3</w:t>
      </w:r>
      <w:r w:rsidRPr="008868B2">
        <w:rPr>
          <w:rFonts w:ascii="Arial" w:hAnsi="Arial" w:cs="Arial"/>
          <w:szCs w:val="22"/>
        </w:rPr>
        <w:tab/>
        <w:t>4</w:t>
      </w:r>
      <w:r w:rsidRPr="008868B2">
        <w:rPr>
          <w:rFonts w:ascii="Arial" w:hAnsi="Arial" w:cs="Arial"/>
          <w:szCs w:val="22"/>
        </w:rPr>
        <w:tab/>
        <w:t>5</w:t>
      </w:r>
    </w:p>
    <w:p w:rsidR="008A5316" w:rsidRPr="008868B2" w:rsidRDefault="008A5316" w:rsidP="008A5316">
      <w:pPr>
        <w:spacing w:before="120"/>
        <w:ind w:right="-1350"/>
        <w:rPr>
          <w:rFonts w:ascii="Arial" w:hAnsi="Arial" w:cs="Arial"/>
          <w:szCs w:val="22"/>
        </w:rPr>
      </w:pPr>
      <w:r w:rsidRPr="008868B2">
        <w:rPr>
          <w:rFonts w:ascii="Arial" w:hAnsi="Arial" w:cs="Arial"/>
          <w:szCs w:val="22"/>
        </w:rPr>
        <w:t>_________________________________________________________________________________</w:t>
      </w:r>
    </w:p>
    <w:p w:rsidR="008A5316" w:rsidRPr="008868B2" w:rsidRDefault="008A5316" w:rsidP="008A5316">
      <w:pPr>
        <w:spacing w:before="120"/>
        <w:ind w:right="-1350"/>
        <w:rPr>
          <w:rFonts w:ascii="Arial" w:hAnsi="Arial" w:cs="Arial"/>
          <w:szCs w:val="22"/>
        </w:rPr>
      </w:pPr>
      <w:r w:rsidRPr="008868B2">
        <w:rPr>
          <w:rFonts w:ascii="Arial" w:hAnsi="Arial" w:cs="Arial"/>
          <w:szCs w:val="22"/>
        </w:rPr>
        <w:t xml:space="preserve">10. Other (please specify): </w:t>
      </w:r>
      <w:r w:rsidRPr="008868B2">
        <w:rPr>
          <w:rFonts w:ascii="Arial" w:hAnsi="Arial" w:cs="Arial"/>
          <w:szCs w:val="22"/>
        </w:rPr>
        <w:tab/>
      </w:r>
      <w:r w:rsidRPr="008868B2">
        <w:rPr>
          <w:rFonts w:ascii="Arial" w:hAnsi="Arial" w:cs="Arial"/>
          <w:szCs w:val="22"/>
        </w:rPr>
        <w:tab/>
      </w:r>
      <w:r w:rsidRPr="008868B2">
        <w:rPr>
          <w:rFonts w:ascii="Arial" w:hAnsi="Arial" w:cs="Arial"/>
          <w:szCs w:val="22"/>
        </w:rPr>
        <w:tab/>
      </w:r>
      <w:r w:rsidRPr="008868B2">
        <w:rPr>
          <w:rFonts w:ascii="Arial" w:hAnsi="Arial" w:cs="Arial"/>
          <w:szCs w:val="22"/>
        </w:rPr>
        <w:tab/>
      </w:r>
      <w:r w:rsidRPr="008868B2">
        <w:rPr>
          <w:rFonts w:ascii="Arial" w:hAnsi="Arial" w:cs="Arial"/>
          <w:szCs w:val="22"/>
        </w:rPr>
        <w:tab/>
      </w:r>
      <w:r w:rsidRPr="008868B2">
        <w:rPr>
          <w:rFonts w:ascii="Arial" w:hAnsi="Arial" w:cs="Arial"/>
          <w:szCs w:val="22"/>
        </w:rPr>
        <w:tab/>
        <w:t>1</w:t>
      </w:r>
      <w:r w:rsidRPr="008868B2">
        <w:rPr>
          <w:rFonts w:ascii="Arial" w:hAnsi="Arial" w:cs="Arial"/>
          <w:szCs w:val="22"/>
        </w:rPr>
        <w:tab/>
        <w:t>2</w:t>
      </w:r>
      <w:r w:rsidRPr="008868B2">
        <w:rPr>
          <w:rFonts w:ascii="Arial" w:hAnsi="Arial" w:cs="Arial"/>
          <w:szCs w:val="22"/>
        </w:rPr>
        <w:tab/>
        <w:t>3</w:t>
      </w:r>
      <w:r w:rsidRPr="008868B2">
        <w:rPr>
          <w:rFonts w:ascii="Arial" w:hAnsi="Arial" w:cs="Arial"/>
          <w:szCs w:val="22"/>
        </w:rPr>
        <w:tab/>
        <w:t>4</w:t>
      </w:r>
      <w:r w:rsidRPr="008868B2">
        <w:rPr>
          <w:rFonts w:ascii="Arial" w:hAnsi="Arial" w:cs="Arial"/>
          <w:szCs w:val="22"/>
        </w:rPr>
        <w:tab/>
        <w:t>5</w:t>
      </w:r>
    </w:p>
    <w:p w:rsidR="008A5316" w:rsidRPr="008868B2" w:rsidRDefault="008A5316" w:rsidP="008A5316">
      <w:pPr>
        <w:spacing w:before="120"/>
        <w:ind w:right="-1350"/>
        <w:rPr>
          <w:rFonts w:ascii="Arial" w:hAnsi="Arial" w:cs="Arial"/>
          <w:szCs w:val="22"/>
        </w:rPr>
      </w:pPr>
      <w:r w:rsidRPr="008868B2">
        <w:rPr>
          <w:rFonts w:ascii="Arial" w:hAnsi="Arial" w:cs="Arial"/>
          <w:szCs w:val="22"/>
        </w:rPr>
        <w:t>_________________________________________________________________________________</w:t>
      </w:r>
    </w:p>
    <w:p w:rsidR="008A5316" w:rsidRPr="00135D5A" w:rsidRDefault="008A5316" w:rsidP="008A5316">
      <w:pPr>
        <w:spacing w:before="120"/>
        <w:jc w:val="center"/>
        <w:rPr>
          <w:rFonts w:ascii="Arial" w:hAnsi="Arial" w:cs="Arial"/>
          <w:b/>
          <w:color w:val="FF0000"/>
          <w:szCs w:val="22"/>
        </w:rPr>
      </w:pPr>
      <w:r>
        <w:rPr>
          <w:rFonts w:ascii="Arial" w:hAnsi="Arial" w:cs="Arial"/>
          <w:b/>
          <w:color w:val="FF0000"/>
          <w:szCs w:val="22"/>
        </w:rPr>
        <w:t>Return this</w:t>
      </w:r>
      <w:r w:rsidRPr="00135D5A">
        <w:rPr>
          <w:rFonts w:ascii="Arial" w:hAnsi="Arial" w:cs="Arial"/>
          <w:b/>
          <w:color w:val="FF0000"/>
          <w:szCs w:val="22"/>
        </w:rPr>
        <w:t xml:space="preserve"> completed evaluation to a representative of the Meet Host.  Thank you.  Meet Host:  Copy all of these submitted Meet Evaluations to the current Program Operations Vice-Chair within 30 days.</w:t>
      </w:r>
    </w:p>
    <w:sectPr w:rsidR="008A5316" w:rsidRPr="00135D5A" w:rsidSect="008A5316">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1D84" w:rsidRDefault="00101D84" w:rsidP="008A5316">
      <w:r>
        <w:separator/>
      </w:r>
    </w:p>
  </w:endnote>
  <w:endnote w:type="continuationSeparator" w:id="0">
    <w:p w:rsidR="00101D84" w:rsidRDefault="00101D84" w:rsidP="008A531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D84" w:rsidRDefault="00101D84">
    <w:pPr>
      <w:pStyle w:val="Footer"/>
    </w:pPr>
    <w:r>
      <w:t xml:space="preserve">Page </w:t>
    </w:r>
    <w:r>
      <w:rPr>
        <w:b/>
        <w:sz w:val="24"/>
        <w:szCs w:val="24"/>
      </w:rPr>
      <w:fldChar w:fldCharType="begin"/>
    </w:r>
    <w:r>
      <w:rPr>
        <w:b/>
      </w:rPr>
      <w:instrText xml:space="preserve"> PAGE </w:instrText>
    </w:r>
    <w:r>
      <w:rPr>
        <w:b/>
        <w:sz w:val="24"/>
        <w:szCs w:val="24"/>
      </w:rPr>
      <w:fldChar w:fldCharType="separate"/>
    </w:r>
    <w:r w:rsidR="00E83767">
      <w:rPr>
        <w:b/>
        <w:noProof/>
      </w:rPr>
      <w:t>4</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E83767">
      <w:rPr>
        <w:b/>
        <w:noProof/>
      </w:rPr>
      <w:t>11</w:t>
    </w:r>
    <w:r>
      <w:rPr>
        <w:b/>
        <w:sz w:val="24"/>
        <w:szCs w:val="24"/>
      </w:rPr>
      <w:fldChar w:fldCharType="end"/>
    </w:r>
  </w:p>
  <w:p w:rsidR="00101D84" w:rsidRDefault="00101D8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D84" w:rsidRDefault="00101D84">
    <w:pPr>
      <w:pStyle w:val="Footer"/>
    </w:pPr>
    <w:r w:rsidRPr="002466A0">
      <w:rPr>
        <w:rFonts w:ascii="Verdana" w:hAnsi="Verdana"/>
        <w:sz w:val="16"/>
        <w:szCs w:val="16"/>
      </w:rPr>
      <w:t xml:space="preserve">Page </w:t>
    </w:r>
    <w:r w:rsidRPr="002466A0">
      <w:rPr>
        <w:rFonts w:ascii="Verdana" w:hAnsi="Verdana"/>
        <w:b/>
        <w:sz w:val="16"/>
        <w:szCs w:val="16"/>
      </w:rPr>
      <w:fldChar w:fldCharType="begin"/>
    </w:r>
    <w:r w:rsidRPr="002466A0">
      <w:rPr>
        <w:rFonts w:ascii="Verdana" w:hAnsi="Verdana"/>
        <w:b/>
        <w:sz w:val="16"/>
        <w:szCs w:val="16"/>
      </w:rPr>
      <w:instrText xml:space="preserve"> PAGE </w:instrText>
    </w:r>
    <w:r w:rsidRPr="002466A0">
      <w:rPr>
        <w:rFonts w:ascii="Verdana" w:hAnsi="Verdana"/>
        <w:b/>
        <w:sz w:val="16"/>
        <w:szCs w:val="16"/>
      </w:rPr>
      <w:fldChar w:fldCharType="separate"/>
    </w:r>
    <w:r>
      <w:rPr>
        <w:rFonts w:ascii="Verdana" w:hAnsi="Verdana"/>
        <w:b/>
        <w:noProof/>
        <w:sz w:val="16"/>
        <w:szCs w:val="16"/>
      </w:rPr>
      <w:t>1</w:t>
    </w:r>
    <w:r w:rsidRPr="002466A0">
      <w:rPr>
        <w:rFonts w:ascii="Verdana" w:hAnsi="Verdana"/>
        <w:b/>
        <w:sz w:val="16"/>
        <w:szCs w:val="16"/>
      </w:rPr>
      <w:fldChar w:fldCharType="end"/>
    </w:r>
    <w:r w:rsidRPr="002466A0">
      <w:rPr>
        <w:rFonts w:ascii="Verdana" w:hAnsi="Verdana"/>
        <w:sz w:val="16"/>
        <w:szCs w:val="16"/>
      </w:rPr>
      <w:t xml:space="preserve"> of </w:t>
    </w:r>
    <w:r w:rsidRPr="002466A0">
      <w:rPr>
        <w:rFonts w:ascii="Verdana" w:hAnsi="Verdana"/>
        <w:b/>
        <w:sz w:val="16"/>
        <w:szCs w:val="16"/>
      </w:rPr>
      <w:fldChar w:fldCharType="begin"/>
    </w:r>
    <w:r w:rsidRPr="002466A0">
      <w:rPr>
        <w:rFonts w:ascii="Verdana" w:hAnsi="Verdana"/>
        <w:b/>
        <w:sz w:val="16"/>
        <w:szCs w:val="16"/>
      </w:rPr>
      <w:instrText xml:space="preserve"> NUMPAGES  </w:instrText>
    </w:r>
    <w:r w:rsidRPr="002466A0">
      <w:rPr>
        <w:rFonts w:ascii="Verdana" w:hAnsi="Verdana"/>
        <w:b/>
        <w:sz w:val="16"/>
        <w:szCs w:val="16"/>
      </w:rPr>
      <w:fldChar w:fldCharType="separate"/>
    </w:r>
    <w:r>
      <w:rPr>
        <w:rFonts w:ascii="Verdana" w:hAnsi="Verdana"/>
        <w:b/>
        <w:noProof/>
        <w:sz w:val="16"/>
        <w:szCs w:val="16"/>
      </w:rPr>
      <w:t>11</w:t>
    </w:r>
    <w:r w:rsidRPr="002466A0">
      <w:rPr>
        <w:rFonts w:ascii="Verdana" w:hAnsi="Verdana"/>
        <w:b/>
        <w:sz w:val="16"/>
        <w:szCs w:val="16"/>
      </w:rPr>
      <w:fldChar w:fldCharType="end"/>
    </w:r>
  </w:p>
  <w:p w:rsidR="00101D84" w:rsidRPr="004B1043" w:rsidRDefault="00101D84" w:rsidP="008A5316">
    <w:pPr>
      <w:pStyle w:val="Footer"/>
      <w:ind w:right="360"/>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1D84" w:rsidRDefault="00101D84" w:rsidP="008A5316">
      <w:r>
        <w:separator/>
      </w:r>
    </w:p>
  </w:footnote>
  <w:footnote w:type="continuationSeparator" w:id="0">
    <w:p w:rsidR="00101D84" w:rsidRDefault="00101D84" w:rsidP="008A53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footnotePr>
    <w:footnote w:id="-1"/>
    <w:footnote w:id="0"/>
  </w:footnotePr>
  <w:endnotePr>
    <w:endnote w:id="-1"/>
    <w:endnote w:id="0"/>
  </w:endnotePr>
  <w:compat/>
  <w:rsids>
    <w:rsidRoot w:val="008A5316"/>
    <w:rsid w:val="00023017"/>
    <w:rsid w:val="00047F52"/>
    <w:rsid w:val="000D3C39"/>
    <w:rsid w:val="000E357B"/>
    <w:rsid w:val="000F6898"/>
    <w:rsid w:val="00101D84"/>
    <w:rsid w:val="0011307E"/>
    <w:rsid w:val="001141F1"/>
    <w:rsid w:val="00120780"/>
    <w:rsid w:val="0013657B"/>
    <w:rsid w:val="001E1C91"/>
    <w:rsid w:val="002031F1"/>
    <w:rsid w:val="00224CB1"/>
    <w:rsid w:val="00244011"/>
    <w:rsid w:val="002463D2"/>
    <w:rsid w:val="002466A0"/>
    <w:rsid w:val="002D600C"/>
    <w:rsid w:val="003402E4"/>
    <w:rsid w:val="003B6D44"/>
    <w:rsid w:val="003D423E"/>
    <w:rsid w:val="00420B65"/>
    <w:rsid w:val="0042700B"/>
    <w:rsid w:val="00450557"/>
    <w:rsid w:val="004540DD"/>
    <w:rsid w:val="00467150"/>
    <w:rsid w:val="004B4309"/>
    <w:rsid w:val="004B6F39"/>
    <w:rsid w:val="00501D70"/>
    <w:rsid w:val="005118E5"/>
    <w:rsid w:val="00530C4C"/>
    <w:rsid w:val="00533459"/>
    <w:rsid w:val="00576982"/>
    <w:rsid w:val="005943F1"/>
    <w:rsid w:val="005C7D2C"/>
    <w:rsid w:val="006002D7"/>
    <w:rsid w:val="0066520D"/>
    <w:rsid w:val="006C5953"/>
    <w:rsid w:val="006F3F2E"/>
    <w:rsid w:val="00773E0C"/>
    <w:rsid w:val="007A22B6"/>
    <w:rsid w:val="007A5A88"/>
    <w:rsid w:val="007C489B"/>
    <w:rsid w:val="0086470E"/>
    <w:rsid w:val="008A5316"/>
    <w:rsid w:val="00993DD8"/>
    <w:rsid w:val="009D6B6D"/>
    <w:rsid w:val="009E5E85"/>
    <w:rsid w:val="00A02706"/>
    <w:rsid w:val="00A03C85"/>
    <w:rsid w:val="00A21E18"/>
    <w:rsid w:val="00A83D3B"/>
    <w:rsid w:val="00AB6DFF"/>
    <w:rsid w:val="00B4669A"/>
    <w:rsid w:val="00B54450"/>
    <w:rsid w:val="00B76251"/>
    <w:rsid w:val="00BE2063"/>
    <w:rsid w:val="00C309E6"/>
    <w:rsid w:val="00CB1553"/>
    <w:rsid w:val="00CD2ECB"/>
    <w:rsid w:val="00D37AC6"/>
    <w:rsid w:val="00D6154D"/>
    <w:rsid w:val="00D74322"/>
    <w:rsid w:val="00D76E3C"/>
    <w:rsid w:val="00D91ED2"/>
    <w:rsid w:val="00DD1B5C"/>
    <w:rsid w:val="00DF3278"/>
    <w:rsid w:val="00E83767"/>
    <w:rsid w:val="00EC53BB"/>
    <w:rsid w:val="00F60688"/>
    <w:rsid w:val="00F96963"/>
    <w:rsid w:val="00FA4431"/>
    <w:rsid w:val="00FB5D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316"/>
    <w:pPr>
      <w:overflowPunct w:val="0"/>
      <w:autoSpaceDE w:val="0"/>
      <w:autoSpaceDN w:val="0"/>
      <w:adjustRightInd w:val="0"/>
      <w:textAlignment w:val="baseline"/>
    </w:pPr>
    <w:rPr>
      <w:rFonts w:ascii="Times New Roman" w:eastAsia="Times New Roman" w:hAnsi="Times New Roman"/>
      <w:sz w:val="22"/>
    </w:rPr>
  </w:style>
  <w:style w:type="paragraph" w:styleId="Heading2">
    <w:name w:val="heading 2"/>
    <w:aliases w:val="Bylaws H2"/>
    <w:basedOn w:val="Normal"/>
    <w:next w:val="Normal"/>
    <w:link w:val="Heading2Char"/>
    <w:autoRedefine/>
    <w:qFormat/>
    <w:rsid w:val="008A5316"/>
    <w:pPr>
      <w:keepNext/>
      <w:overflowPunct/>
      <w:autoSpaceDE/>
      <w:autoSpaceDN/>
      <w:adjustRightInd/>
      <w:spacing w:before="240" w:after="120"/>
      <w:jc w:val="center"/>
      <w:textAlignment w:val="auto"/>
      <w:outlineLvl w:val="1"/>
    </w:pPr>
    <w:rPr>
      <w:rFonts w:ascii="Arial" w:hAnsi="Arial"/>
      <w:b/>
      <w:bCs/>
      <w:caps/>
      <w:w w:val="105"/>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Bylaws H2 Char"/>
    <w:link w:val="Heading2"/>
    <w:rsid w:val="008A5316"/>
    <w:rPr>
      <w:rFonts w:ascii="Arial" w:eastAsia="Times New Roman" w:hAnsi="Arial" w:cs="Arial"/>
      <w:b/>
      <w:bCs/>
      <w:caps/>
      <w:w w:val="105"/>
    </w:rPr>
  </w:style>
  <w:style w:type="paragraph" w:styleId="Header">
    <w:name w:val="header"/>
    <w:basedOn w:val="Normal"/>
    <w:link w:val="HeaderChar"/>
    <w:rsid w:val="008A5316"/>
    <w:pPr>
      <w:tabs>
        <w:tab w:val="center" w:pos="4320"/>
        <w:tab w:val="right" w:pos="8640"/>
      </w:tabs>
    </w:pPr>
    <w:rPr>
      <w:sz w:val="20"/>
    </w:rPr>
  </w:style>
  <w:style w:type="character" w:customStyle="1" w:styleId="HeaderChar">
    <w:name w:val="Header Char"/>
    <w:link w:val="Header"/>
    <w:rsid w:val="008A5316"/>
    <w:rPr>
      <w:rFonts w:ascii="Times New Roman" w:eastAsia="Times New Roman" w:hAnsi="Times New Roman" w:cs="Times New Roman"/>
      <w:szCs w:val="20"/>
    </w:rPr>
  </w:style>
  <w:style w:type="paragraph" w:styleId="Footer">
    <w:name w:val="footer"/>
    <w:basedOn w:val="Normal"/>
    <w:link w:val="FooterChar"/>
    <w:uiPriority w:val="99"/>
    <w:rsid w:val="008A5316"/>
    <w:pPr>
      <w:tabs>
        <w:tab w:val="center" w:pos="4320"/>
        <w:tab w:val="right" w:pos="8640"/>
      </w:tabs>
    </w:pPr>
    <w:rPr>
      <w:sz w:val="20"/>
    </w:rPr>
  </w:style>
  <w:style w:type="character" w:customStyle="1" w:styleId="FooterChar">
    <w:name w:val="Footer Char"/>
    <w:link w:val="Footer"/>
    <w:uiPriority w:val="99"/>
    <w:rsid w:val="008A5316"/>
    <w:rPr>
      <w:rFonts w:ascii="Times New Roman" w:eastAsia="Times New Roman" w:hAnsi="Times New Roman" w:cs="Times New Roman"/>
      <w:szCs w:val="20"/>
    </w:rPr>
  </w:style>
  <w:style w:type="character" w:styleId="PageNumber">
    <w:name w:val="page number"/>
    <w:basedOn w:val="DefaultParagraphFont"/>
    <w:rsid w:val="008A5316"/>
  </w:style>
  <w:style w:type="character" w:styleId="FootnoteReference">
    <w:name w:val="footnote reference"/>
    <w:semiHidden/>
    <w:rsid w:val="008A5316"/>
    <w:rPr>
      <w:vertAlign w:val="superscript"/>
    </w:rPr>
  </w:style>
  <w:style w:type="paragraph" w:styleId="BodyTextIndent">
    <w:name w:val="Body Text Indent"/>
    <w:basedOn w:val="Normal"/>
    <w:link w:val="BodyTextIndentChar"/>
    <w:rsid w:val="008A5316"/>
    <w:pPr>
      <w:tabs>
        <w:tab w:val="left" w:pos="720"/>
        <w:tab w:val="left" w:pos="1440"/>
        <w:tab w:val="left" w:pos="2160"/>
        <w:tab w:val="left" w:pos="2880"/>
      </w:tabs>
      <w:overflowPunct/>
      <w:ind w:left="2880" w:hanging="3600"/>
      <w:jc w:val="both"/>
      <w:textAlignment w:val="auto"/>
    </w:pPr>
    <w:rPr>
      <w:sz w:val="26"/>
      <w:szCs w:val="26"/>
    </w:rPr>
  </w:style>
  <w:style w:type="character" w:customStyle="1" w:styleId="BodyTextIndentChar">
    <w:name w:val="Body Text Indent Char"/>
    <w:link w:val="BodyTextIndent"/>
    <w:rsid w:val="008A5316"/>
    <w:rPr>
      <w:rFonts w:ascii="Times New Roman" w:eastAsia="Times New Roman" w:hAnsi="Times New Roman" w:cs="Times New Roman"/>
      <w:sz w:val="26"/>
      <w:szCs w:val="26"/>
    </w:rPr>
  </w:style>
  <w:style w:type="paragraph" w:styleId="BodyText">
    <w:name w:val="Body Text"/>
    <w:basedOn w:val="Normal"/>
    <w:link w:val="BodyTextChar"/>
    <w:rsid w:val="008A5316"/>
    <w:pPr>
      <w:overflowPunct/>
      <w:jc w:val="both"/>
      <w:textAlignment w:val="auto"/>
    </w:pPr>
    <w:rPr>
      <w:rFonts w:ascii="Arial" w:hAnsi="Arial"/>
      <w:sz w:val="20"/>
      <w:szCs w:val="26"/>
    </w:rPr>
  </w:style>
  <w:style w:type="character" w:customStyle="1" w:styleId="BodyTextChar">
    <w:name w:val="Body Text Char"/>
    <w:link w:val="BodyText"/>
    <w:rsid w:val="008A5316"/>
    <w:rPr>
      <w:rFonts w:ascii="Arial" w:eastAsia="Times New Roman" w:hAnsi="Arial" w:cs="Times New Roman"/>
      <w:szCs w:val="26"/>
    </w:rPr>
  </w:style>
  <w:style w:type="paragraph" w:styleId="Title">
    <w:name w:val="Title"/>
    <w:basedOn w:val="Normal"/>
    <w:link w:val="TitleChar"/>
    <w:qFormat/>
    <w:rsid w:val="008A5316"/>
    <w:pPr>
      <w:overflowPunct/>
      <w:autoSpaceDE/>
      <w:autoSpaceDN/>
      <w:adjustRightInd/>
      <w:jc w:val="center"/>
      <w:textAlignment w:val="auto"/>
    </w:pPr>
    <w:rPr>
      <w:b/>
      <w:bCs/>
      <w:sz w:val="24"/>
      <w:szCs w:val="24"/>
    </w:rPr>
  </w:style>
  <w:style w:type="character" w:customStyle="1" w:styleId="TitleChar">
    <w:name w:val="Title Char"/>
    <w:link w:val="Title"/>
    <w:rsid w:val="008A5316"/>
    <w:rPr>
      <w:rFonts w:ascii="Times New Roman" w:eastAsia="Times New Roman" w:hAnsi="Times New Roman" w:cs="Times New Roman"/>
      <w:b/>
      <w:bCs/>
      <w:sz w:val="24"/>
      <w:szCs w:val="24"/>
    </w:rPr>
  </w:style>
  <w:style w:type="character" w:styleId="Hyperlink">
    <w:name w:val="Hyperlink"/>
    <w:uiPriority w:val="99"/>
    <w:rsid w:val="008A5316"/>
    <w:rPr>
      <w:color w:val="0000FF"/>
      <w:u w:val="single"/>
    </w:rPr>
  </w:style>
  <w:style w:type="table" w:styleId="TableGrid">
    <w:name w:val="Table Grid"/>
    <w:basedOn w:val="TableNormal"/>
    <w:uiPriority w:val="59"/>
    <w:rsid w:val="00DD1B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02706"/>
    <w:rPr>
      <w:rFonts w:ascii="Tahoma" w:hAnsi="Tahoma"/>
      <w:sz w:val="16"/>
      <w:szCs w:val="16"/>
    </w:rPr>
  </w:style>
  <w:style w:type="character" w:customStyle="1" w:styleId="BalloonTextChar">
    <w:name w:val="Balloon Text Char"/>
    <w:link w:val="BalloonText"/>
    <w:uiPriority w:val="99"/>
    <w:semiHidden/>
    <w:rsid w:val="00A02706"/>
    <w:rPr>
      <w:rFonts w:ascii="Tahoma" w:eastAsia="Times New Roman" w:hAnsi="Tahoma" w:cs="Tahoma"/>
      <w:sz w:val="16"/>
      <w:szCs w:val="16"/>
    </w:rPr>
  </w:style>
  <w:style w:type="paragraph" w:customStyle="1" w:styleId="DecimalAligned">
    <w:name w:val="Decimal Aligned"/>
    <w:basedOn w:val="Normal"/>
    <w:uiPriority w:val="40"/>
    <w:qFormat/>
    <w:rsid w:val="00D6154D"/>
    <w:pPr>
      <w:tabs>
        <w:tab w:val="decimal" w:pos="360"/>
      </w:tabs>
      <w:overflowPunct/>
      <w:autoSpaceDE/>
      <w:autoSpaceDN/>
      <w:adjustRightInd/>
      <w:spacing w:after="200" w:line="276" w:lineRule="auto"/>
      <w:textAlignment w:val="auto"/>
    </w:pPr>
    <w:rPr>
      <w:rFonts w:asciiTheme="minorHAnsi" w:eastAsiaTheme="minorEastAsia" w:hAnsiTheme="minorHAnsi" w:cstheme="minorBidi"/>
      <w:szCs w:val="22"/>
    </w:rPr>
  </w:style>
  <w:style w:type="paragraph" w:styleId="FootnoteText">
    <w:name w:val="footnote text"/>
    <w:basedOn w:val="Normal"/>
    <w:link w:val="FootnoteTextChar"/>
    <w:uiPriority w:val="99"/>
    <w:unhideWhenUsed/>
    <w:rsid w:val="00D6154D"/>
    <w:pPr>
      <w:overflowPunct/>
      <w:autoSpaceDE/>
      <w:autoSpaceDN/>
      <w:adjustRightInd/>
      <w:textAlignment w:val="auto"/>
    </w:pPr>
    <w:rPr>
      <w:rFonts w:asciiTheme="minorHAnsi" w:eastAsiaTheme="minorEastAsia" w:hAnsiTheme="minorHAnsi" w:cstheme="minorBidi"/>
      <w:sz w:val="20"/>
    </w:rPr>
  </w:style>
  <w:style w:type="character" w:customStyle="1" w:styleId="FootnoteTextChar">
    <w:name w:val="Footnote Text Char"/>
    <w:basedOn w:val="DefaultParagraphFont"/>
    <w:link w:val="FootnoteText"/>
    <w:uiPriority w:val="99"/>
    <w:rsid w:val="00D6154D"/>
    <w:rPr>
      <w:rFonts w:asciiTheme="minorHAnsi" w:eastAsiaTheme="minorEastAsia" w:hAnsiTheme="minorHAnsi" w:cstheme="minorBidi"/>
    </w:rPr>
  </w:style>
  <w:style w:type="character" w:styleId="SubtleEmphasis">
    <w:name w:val="Subtle Emphasis"/>
    <w:basedOn w:val="DefaultParagraphFont"/>
    <w:uiPriority w:val="19"/>
    <w:qFormat/>
    <w:rsid w:val="00D6154D"/>
    <w:rPr>
      <w:rFonts w:eastAsiaTheme="minorEastAsia" w:cstheme="minorBidi"/>
      <w:bCs w:val="0"/>
      <w:i/>
      <w:iCs/>
      <w:color w:val="808080" w:themeColor="text1" w:themeTint="7F"/>
      <w:szCs w:val="22"/>
      <w:lang w:val="en-US"/>
    </w:rPr>
  </w:style>
  <w:style w:type="table" w:styleId="LightShading-Accent1">
    <w:name w:val="Light Shading Accent 1"/>
    <w:basedOn w:val="TableNormal"/>
    <w:uiPriority w:val="60"/>
    <w:rsid w:val="00D6154D"/>
    <w:rPr>
      <w:rFonts w:asciiTheme="minorHAnsi" w:eastAsiaTheme="minorEastAsia" w:hAnsiTheme="minorHAnsi" w:cstheme="minorBidi"/>
      <w:color w:val="365F91" w:themeColor="accent1" w:themeShade="BF"/>
      <w:sz w:val="22"/>
      <w:szCs w:val="22"/>
      <w:lang w:bidi="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vpmeetentries@gmail.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iswim.org/"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iswim.org/"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mailto:jloria1@aol.com" TargetMode="External"/><Relationship Id="rId4" Type="http://schemas.openxmlformats.org/officeDocument/2006/relationships/footnotes" Target="footnotes.xml"/><Relationship Id="rId9" Type="http://schemas.openxmlformats.org/officeDocument/2006/relationships/hyperlink" Target="http://www.miswim.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11</Pages>
  <Words>3036</Words>
  <Characters>17307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20303</CharactersWithSpaces>
  <SharedDoc>false</SharedDoc>
  <HLinks>
    <vt:vector size="18" baseType="variant">
      <vt:variant>
        <vt:i4>3080235</vt:i4>
      </vt:variant>
      <vt:variant>
        <vt:i4>6</vt:i4>
      </vt:variant>
      <vt:variant>
        <vt:i4>0</vt:i4>
      </vt:variant>
      <vt:variant>
        <vt:i4>5</vt:i4>
      </vt:variant>
      <vt:variant>
        <vt:lpwstr>http://www.miswim.org/</vt:lpwstr>
      </vt:variant>
      <vt:variant>
        <vt:lpwstr/>
      </vt:variant>
      <vt:variant>
        <vt:i4>3080235</vt:i4>
      </vt:variant>
      <vt:variant>
        <vt:i4>3</vt:i4>
      </vt:variant>
      <vt:variant>
        <vt:i4>0</vt:i4>
      </vt:variant>
      <vt:variant>
        <vt:i4>5</vt:i4>
      </vt:variant>
      <vt:variant>
        <vt:lpwstr>http://www.miswim.org/</vt:lpwstr>
      </vt:variant>
      <vt:variant>
        <vt:lpwstr/>
      </vt:variant>
      <vt:variant>
        <vt:i4>3080235</vt:i4>
      </vt:variant>
      <vt:variant>
        <vt:i4>0</vt:i4>
      </vt:variant>
      <vt:variant>
        <vt:i4>0</vt:i4>
      </vt:variant>
      <vt:variant>
        <vt:i4>5</vt:i4>
      </vt:variant>
      <vt:variant>
        <vt:lpwstr>http://www.miswim.org/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Cartmill</dc:creator>
  <cp:lastModifiedBy>Janette Heaton</cp:lastModifiedBy>
  <cp:revision>4</cp:revision>
  <cp:lastPrinted>2012-09-26T23:27:00Z</cp:lastPrinted>
  <dcterms:created xsi:type="dcterms:W3CDTF">2012-12-03T00:11:00Z</dcterms:created>
  <dcterms:modified xsi:type="dcterms:W3CDTF">2012-12-18T20:12:00Z</dcterms:modified>
</cp:coreProperties>
</file>